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D92A0" w14:textId="77777777" w:rsidR="002358BE" w:rsidRPr="002358BE" w:rsidRDefault="002358BE" w:rsidP="002358BE">
      <w:pPr>
        <w:pStyle w:val="Zkladntext"/>
        <w:spacing w:after="0"/>
        <w:ind w:firstLine="0"/>
        <w:rPr>
          <w:rFonts w:ascii="Calibri" w:hAnsi="Calibri" w:cs="Calibri"/>
          <w:b/>
          <w:bCs/>
          <w:sz w:val="24"/>
          <w:szCs w:val="24"/>
          <w:lang w:val="cs-CZ"/>
        </w:rPr>
      </w:pPr>
      <w:r w:rsidRPr="002358BE">
        <w:rPr>
          <w:rFonts w:ascii="Calibri" w:hAnsi="Calibri" w:cs="Calibri"/>
          <w:b/>
          <w:bCs/>
          <w:sz w:val="24"/>
          <w:szCs w:val="24"/>
          <w:lang w:val="cs-CZ"/>
        </w:rPr>
        <w:t>Příloha č</w:t>
      </w:r>
      <w:r w:rsidR="00E608E9" w:rsidRPr="002358BE">
        <w:rPr>
          <w:rFonts w:ascii="Calibri" w:hAnsi="Calibri" w:cs="Calibri"/>
          <w:b/>
          <w:bCs/>
          <w:sz w:val="24"/>
          <w:szCs w:val="24"/>
          <w:lang w:val="cs-CZ"/>
        </w:rPr>
        <w:t xml:space="preserve">. 2 </w:t>
      </w:r>
    </w:p>
    <w:p w14:paraId="7D34E1FE" w14:textId="70B8889B" w:rsidR="002358BE" w:rsidRPr="002358BE" w:rsidRDefault="002358BE" w:rsidP="002358BE">
      <w:pPr>
        <w:pStyle w:val="Zkladntext"/>
        <w:spacing w:after="0"/>
        <w:ind w:firstLine="0"/>
        <w:rPr>
          <w:rFonts w:ascii="Calibri" w:hAnsi="Calibri" w:cs="Calibri"/>
          <w:b/>
          <w:sz w:val="24"/>
          <w:szCs w:val="24"/>
          <w:lang w:val="cs-CZ"/>
        </w:rPr>
      </w:pPr>
      <w:r w:rsidRPr="002358BE">
        <w:rPr>
          <w:rFonts w:ascii="Calibri" w:hAnsi="Calibri" w:cs="Calibri"/>
          <w:b/>
          <w:bCs/>
          <w:sz w:val="24"/>
          <w:szCs w:val="24"/>
          <w:lang w:val="cs-CZ"/>
        </w:rPr>
        <w:t>Smlouvy</w:t>
      </w:r>
      <w:r w:rsidR="00E608E9" w:rsidRPr="002358BE">
        <w:rPr>
          <w:rFonts w:ascii="Calibri" w:hAnsi="Calibri" w:cs="Calibri"/>
          <w:b/>
          <w:bCs/>
          <w:sz w:val="24"/>
          <w:szCs w:val="24"/>
          <w:lang w:val="cs-CZ"/>
        </w:rPr>
        <w:t xml:space="preserve"> </w:t>
      </w:r>
      <w:bookmarkStart w:id="0" w:name="_Hlk197801094"/>
      <w:r w:rsidRPr="002358BE">
        <w:rPr>
          <w:rFonts w:ascii="Calibri" w:hAnsi="Calibri" w:cs="Calibri"/>
          <w:b/>
          <w:sz w:val="24"/>
          <w:szCs w:val="24"/>
          <w:lang w:val="cs-CZ"/>
        </w:rPr>
        <w:t>o veřejných službách v přepravě cestujících ve veřejné linkové osobní dopravě k zajištění městské autobusové dopravy ve městě Český Krumlov</w:t>
      </w:r>
    </w:p>
    <w:bookmarkEnd w:id="0"/>
    <w:p w14:paraId="2AE30D99" w14:textId="70CED544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</w:p>
    <w:p w14:paraId="638D643F" w14:textId="77777777" w:rsidR="00E608E9" w:rsidRPr="002358BE" w:rsidRDefault="00E608E9" w:rsidP="00A02DCB">
      <w:pPr>
        <w:rPr>
          <w:rFonts w:ascii="Calibri" w:hAnsi="Calibri" w:cs="Calibri"/>
          <w:sz w:val="24"/>
          <w:szCs w:val="24"/>
          <w:u w:val="single"/>
        </w:rPr>
      </w:pPr>
      <w:r w:rsidRPr="002358BE">
        <w:rPr>
          <w:rFonts w:ascii="Calibri" w:hAnsi="Calibri" w:cs="Calibri"/>
          <w:b/>
          <w:bCs/>
          <w:sz w:val="24"/>
          <w:szCs w:val="24"/>
          <w:u w:val="single"/>
        </w:rPr>
        <w:t xml:space="preserve">Cena dopravního výkonu a pravidla pro její aktualizaci </w:t>
      </w:r>
    </w:p>
    <w:tbl>
      <w:tblPr>
        <w:tblW w:w="561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34"/>
        <w:gridCol w:w="938"/>
        <w:gridCol w:w="900"/>
        <w:gridCol w:w="160"/>
        <w:gridCol w:w="72"/>
        <w:gridCol w:w="1151"/>
        <w:gridCol w:w="13"/>
        <w:gridCol w:w="38"/>
        <w:gridCol w:w="1283"/>
        <w:gridCol w:w="490"/>
        <w:gridCol w:w="1415"/>
        <w:gridCol w:w="1144"/>
        <w:gridCol w:w="204"/>
        <w:gridCol w:w="110"/>
        <w:gridCol w:w="176"/>
        <w:gridCol w:w="362"/>
        <w:gridCol w:w="57"/>
        <w:gridCol w:w="85"/>
        <w:gridCol w:w="19"/>
        <w:gridCol w:w="141"/>
        <w:gridCol w:w="160"/>
        <w:gridCol w:w="160"/>
        <w:gridCol w:w="160"/>
        <w:gridCol w:w="204"/>
        <w:gridCol w:w="16"/>
        <w:gridCol w:w="701"/>
        <w:gridCol w:w="160"/>
        <w:gridCol w:w="160"/>
        <w:gridCol w:w="160"/>
        <w:gridCol w:w="160"/>
        <w:gridCol w:w="41"/>
        <w:gridCol w:w="119"/>
        <w:gridCol w:w="50"/>
        <w:gridCol w:w="170"/>
        <w:gridCol w:w="462"/>
        <w:gridCol w:w="201"/>
        <w:gridCol w:w="553"/>
        <w:gridCol w:w="167"/>
        <w:gridCol w:w="802"/>
        <w:gridCol w:w="733"/>
      </w:tblGrid>
      <w:tr w:rsidR="004A4B6A" w:rsidRPr="00AC6901" w14:paraId="43CBBC24" w14:textId="77777777" w:rsidTr="00115614">
        <w:trPr>
          <w:gridAfter w:val="3"/>
          <w:wAfter w:w="541" w:type="pct"/>
          <w:trHeight w:val="315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32334365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FA8B2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2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0E60C" w14:textId="64E6A75E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Struktura a hodnoty nákladů na zajištění plnění jednoho (prvního) roku veřejné zakázky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629EF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38BEB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B84E6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62CD2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22FC8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0D494A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FEE0A" w14:textId="746B1B90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AC6901" w:rsidRPr="00AC6901" w14:paraId="6E82E0B4" w14:textId="77777777" w:rsidTr="00115614">
        <w:trPr>
          <w:trHeight w:val="330"/>
        </w:trPr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D87FE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571017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0FCBA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B8791D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243AB896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7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C3227" w14:textId="10E7B5EB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DCE00F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57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C436B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31A8B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1E1998" w14:textId="77777777" w:rsidR="005F2B91" w:rsidRPr="00AC6901" w:rsidRDefault="005F2B91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8A08E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4343D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4DB09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397B3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F870B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C82BE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14:paraId="7E0A3DA6" w14:textId="7777777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09362" w14:textId="34C17DF7" w:rsidR="005F2B91" w:rsidRPr="00AC6901" w:rsidRDefault="005F2B91" w:rsidP="00E608E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4A4B6A" w:rsidRPr="00AC6901" w14:paraId="0F12A745" w14:textId="77777777" w:rsidTr="00115614">
        <w:trPr>
          <w:gridAfter w:val="4"/>
          <w:wAfter w:w="718" w:type="pct"/>
          <w:trHeight w:val="300"/>
        </w:trPr>
        <w:tc>
          <w:tcPr>
            <w:tcW w:w="1174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F34BE2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Kategorie vozidla</w:t>
            </w:r>
          </w:p>
        </w:tc>
        <w:tc>
          <w:tcPr>
            <w:tcW w:w="3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B2E58E" w14:textId="7BC81F84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Počet vozidel</w:t>
            </w:r>
          </w:p>
        </w:tc>
        <w:tc>
          <w:tcPr>
            <w:tcW w:w="580" w:type="pct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1D6B3B" w14:textId="1DAA8A2C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dopravní výkon km/období</w:t>
            </w:r>
          </w:p>
        </w:tc>
        <w:tc>
          <w:tcPr>
            <w:tcW w:w="2162" w:type="pct"/>
            <w:gridSpan w:val="2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76A76676" w14:textId="69EC1019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Složky ceny dopravního výkonu</w:t>
            </w:r>
          </w:p>
        </w:tc>
      </w:tr>
      <w:tr w:rsidR="004A4B6A" w:rsidRPr="00AC6901" w14:paraId="0809B20F" w14:textId="77777777" w:rsidTr="00115614">
        <w:trPr>
          <w:gridAfter w:val="4"/>
          <w:wAfter w:w="718" w:type="pct"/>
          <w:trHeight w:val="315"/>
        </w:trPr>
        <w:tc>
          <w:tcPr>
            <w:tcW w:w="1174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9A7B2D8" w14:textId="77777777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84EBD4" w14:textId="621C6162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0" w:type="pct"/>
            <w:gridSpan w:val="4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357D1F3" w14:textId="77777777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85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B1E1804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variabilní v Kč/km</w:t>
            </w:r>
          </w:p>
        </w:tc>
        <w:tc>
          <w:tcPr>
            <w:tcW w:w="5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DDEF6DF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26" w:type="pct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8C28E5" w14:textId="4D624431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fixní v Kč/období</w:t>
            </w:r>
          </w:p>
        </w:tc>
      </w:tr>
      <w:tr w:rsidR="00CD7AAA" w:rsidRPr="00AC6901" w14:paraId="6313E7E5" w14:textId="77777777" w:rsidTr="00115614">
        <w:trPr>
          <w:gridAfter w:val="4"/>
          <w:wAfter w:w="718" w:type="pct"/>
          <w:trHeight w:val="390"/>
        </w:trPr>
        <w:tc>
          <w:tcPr>
            <w:tcW w:w="1174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700AD42" w14:textId="77777777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03A593" w14:textId="668D40E2" w:rsidR="004A4B6A" w:rsidRPr="00AC6901" w:rsidRDefault="004A4B6A" w:rsidP="00E608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6F3E81F" w14:textId="372643A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61CC081" w14:textId="68A59D21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hAnsi="Calibri" w:cs="Calibri"/>
                <w:b/>
                <w:sz w:val="24"/>
                <w:szCs w:val="24"/>
              </w:rPr>
              <w:t>P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8120D7F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O</w:t>
            </w:r>
          </w:p>
        </w:tc>
        <w:tc>
          <w:tcPr>
            <w:tcW w:w="2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9CABE8" w14:textId="65A6FB56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hAnsi="Calibri" w:cs="Calibri"/>
                <w:b/>
                <w:sz w:val="24"/>
                <w:szCs w:val="24"/>
              </w:rPr>
              <w:t xml:space="preserve">M </w:t>
            </w:r>
            <w:r w:rsidRPr="00AC6901">
              <w:rPr>
                <w:rFonts w:ascii="Calibri" w:hAnsi="Calibri" w:cs="Calibri"/>
                <w:b/>
                <w:sz w:val="24"/>
                <w:szCs w:val="24"/>
                <w:vertAlign w:val="subscript"/>
              </w:rPr>
              <w:t>var</w:t>
            </w:r>
          </w:p>
        </w:tc>
        <w:tc>
          <w:tcPr>
            <w:tcW w:w="314" w:type="pct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07BDD58" w14:textId="77777777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M</w:t>
            </w: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  <w:t>FIX</w:t>
            </w: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AE72853" w14:textId="0CFFEF86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hAnsi="Calibri" w:cs="Calibri"/>
                <w:b/>
                <w:sz w:val="24"/>
                <w:szCs w:val="24"/>
              </w:rPr>
              <w:t>B</w:t>
            </w:r>
          </w:p>
        </w:tc>
        <w:tc>
          <w:tcPr>
            <w:tcW w:w="271" w:type="pct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600117E" w14:textId="2C928B8A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Z</w:t>
            </w:r>
          </w:p>
        </w:tc>
        <w:tc>
          <w:tcPr>
            <w:tcW w:w="265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02CA34" w14:textId="7DB1B880" w:rsidR="004A4B6A" w:rsidRPr="00AC6901" w:rsidRDefault="004A4B6A" w:rsidP="00E608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R</w:t>
            </w:r>
          </w:p>
        </w:tc>
      </w:tr>
      <w:tr w:rsidR="00CD7AAA" w:rsidRPr="00AC6901" w14:paraId="46F2A659" w14:textId="77777777" w:rsidTr="00115614">
        <w:trPr>
          <w:gridAfter w:val="4"/>
          <w:wAfter w:w="718" w:type="pct"/>
          <w:trHeight w:val="480"/>
        </w:trPr>
        <w:tc>
          <w:tcPr>
            <w:tcW w:w="1174" w:type="pct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DB42AD4" w14:textId="77777777" w:rsidR="004A4B6A" w:rsidRPr="00AC6901" w:rsidRDefault="004A4B6A" w:rsidP="00E42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Autobus MHD (M 3. I.)</w:t>
            </w:r>
          </w:p>
        </w:tc>
        <w:tc>
          <w:tcPr>
            <w:tcW w:w="366" w:type="pc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3DBBA31" w14:textId="7A54C95F" w:rsidR="004A4B6A" w:rsidRPr="00AC6901" w:rsidRDefault="004A4B6A" w:rsidP="00E42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  <w:t>2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82C5F7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  <w:t>141 235</w:t>
            </w:r>
          </w:p>
        </w:tc>
        <w:tc>
          <w:tcPr>
            <w:tcW w:w="45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F1583E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3D30F40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71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2FCE417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314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AC71806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2F19DEF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271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CB72454" w14:textId="4095DB71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265" w:type="pct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A44A820" w14:textId="6BABE683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</w:tr>
      <w:tr w:rsidR="00CD7AAA" w:rsidRPr="00AC6901" w14:paraId="546E5E23" w14:textId="77777777" w:rsidTr="00115614">
        <w:trPr>
          <w:gridAfter w:val="4"/>
          <w:wAfter w:w="718" w:type="pct"/>
          <w:trHeight w:val="510"/>
        </w:trPr>
        <w:tc>
          <w:tcPr>
            <w:tcW w:w="117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5E46C30" w14:textId="77777777" w:rsidR="004A4B6A" w:rsidRPr="00AC6901" w:rsidRDefault="004A4B6A" w:rsidP="00E42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CELKEM</w:t>
            </w:r>
          </w:p>
        </w:tc>
        <w:tc>
          <w:tcPr>
            <w:tcW w:w="3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7174EB3" w14:textId="1936EEE3" w:rsidR="004A4B6A" w:rsidRPr="00AC6901" w:rsidRDefault="004A4B6A" w:rsidP="00E42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</w:t>
            </w:r>
          </w:p>
        </w:tc>
        <w:tc>
          <w:tcPr>
            <w:tcW w:w="58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432D3AA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141 235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CEEE1CC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3591C11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7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965A32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314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F0EF578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BEBFD78" w14:textId="77777777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71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75768BA" w14:textId="501045E8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  <w:tc>
          <w:tcPr>
            <w:tcW w:w="265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67CE9E" w14:textId="58F9845A" w:rsidR="004A4B6A" w:rsidRPr="00AC6901" w:rsidRDefault="004A4B6A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</w:t>
            </w:r>
          </w:p>
        </w:tc>
      </w:tr>
      <w:tr w:rsidR="00AC6901" w:rsidRPr="00AC6901" w14:paraId="1670C9A7" w14:textId="77777777" w:rsidTr="00115614">
        <w:trPr>
          <w:trHeight w:val="300"/>
        </w:trPr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E3D48" w14:textId="77777777" w:rsidR="005F2B91" w:rsidRPr="00AC6901" w:rsidRDefault="005F2B91" w:rsidP="00E42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1C176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7783A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0A6DDE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0745064B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7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C10ED" w14:textId="5907473E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2355B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57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05B50E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FFC17D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EA55D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AA92B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89BEF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2D3F9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AE17B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9066C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0835CC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14:paraId="5D74E973" w14:textId="77777777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4C7C7" w14:textId="6F59A752" w:rsidR="005F2B91" w:rsidRPr="00AC6901" w:rsidRDefault="005F2B91" w:rsidP="00E4235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5F2B91" w:rsidRPr="00AC6901" w14:paraId="3C983FF6" w14:textId="77777777" w:rsidTr="00115614">
        <w:trPr>
          <w:gridAfter w:val="3"/>
          <w:wAfter w:w="541" w:type="pct"/>
          <w:trHeight w:val="847"/>
        </w:trPr>
        <w:tc>
          <w:tcPr>
            <w:tcW w:w="117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FF4D385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MAD1</w:t>
            </w:r>
          </w:p>
        </w:tc>
        <w:tc>
          <w:tcPr>
            <w:tcW w:w="37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E639CEF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vozidel</w:t>
            </w:r>
          </w:p>
        </w:tc>
        <w:tc>
          <w:tcPr>
            <w:tcW w:w="57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E3A3EEA" w14:textId="4C8C9891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z celkového počtu 2 vozidel</w:t>
            </w:r>
          </w:p>
        </w:tc>
        <w:tc>
          <w:tcPr>
            <w:tcW w:w="81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14:paraId="6A79ADEC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náklady na pořízení vozidel</w:t>
            </w:r>
          </w:p>
          <w:p w14:paraId="7E887455" w14:textId="01FDED5C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Kč/období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3D64A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0C6F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F16F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155B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1AEE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B19B02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FF649" w14:textId="692CD9EF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675394BF" w14:textId="77777777" w:rsidTr="00115614">
        <w:trPr>
          <w:gridAfter w:val="3"/>
          <w:wAfter w:w="541" w:type="pct"/>
          <w:trHeight w:val="300"/>
        </w:trPr>
        <w:tc>
          <w:tcPr>
            <w:tcW w:w="1174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DA9A82" w14:textId="6208872C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dieselových vozidel s EURO VI</w:t>
            </w:r>
            <w:r w:rsidR="004A0EE8"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(+ hybrid)</w:t>
            </w:r>
          </w:p>
        </w:tc>
        <w:tc>
          <w:tcPr>
            <w:tcW w:w="37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8663468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81B5D" w14:textId="48C5D402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7369" w14:textId="6C20F3E9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B</w:t>
            </w: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  <w:t>D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63F5690C" w14:textId="0C273354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BE772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AE472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AAFB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3280B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3E27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AD4584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325F2" w14:textId="50949F3A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154F8A3B" w14:textId="77777777" w:rsidTr="00115614">
        <w:trPr>
          <w:gridAfter w:val="3"/>
          <w:wAfter w:w="541" w:type="pct"/>
          <w:trHeight w:val="300"/>
        </w:trPr>
        <w:tc>
          <w:tcPr>
            <w:tcW w:w="1174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7E4971" w14:textId="5C948209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vozidel nízkoemisních (CNG</w:t>
            </w:r>
            <w:r w:rsidR="004A0EE8"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)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3D436A9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21FDCC" w14:textId="686328B1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ze 2 vozidel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B788" w14:textId="12967DEA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B</w:t>
            </w: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  <w:t>CNG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5F41DD97" w14:textId="56E8D004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ECEC8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FC23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B9D59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43BD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8076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746A36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1275B" w14:textId="4250C3CD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2DD0CBBE" w14:textId="77777777" w:rsidTr="00115614">
        <w:trPr>
          <w:gridAfter w:val="3"/>
          <w:wAfter w:w="541" w:type="pct"/>
          <w:trHeight w:val="315"/>
        </w:trPr>
        <w:tc>
          <w:tcPr>
            <w:tcW w:w="1174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776A771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počet vozidel na elektro (baterie)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E0261C3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1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6A607652" w14:textId="3F1CF195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ze 2 vozidel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C0172E" w14:textId="072E094B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B</w:t>
            </w: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vertAlign w:val="subscript"/>
                <w:lang w:eastAsia="cs-CZ"/>
                <w14:ligatures w14:val="none"/>
              </w:rPr>
              <w:t>E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0C6D22CD" w14:textId="3C8113A1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</w:t>
            </w: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CC559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BCDFC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01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A108B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096FB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FF42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F84360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593B8" w14:textId="201B722F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AC6901" w:rsidRPr="00AC6901" w14:paraId="4E27D536" w14:textId="77777777" w:rsidTr="00115614">
        <w:trPr>
          <w:trHeight w:val="315"/>
        </w:trPr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4FFF4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7C1BD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45E087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9D8944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0D725FE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07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35C76" w14:textId="6E45F91A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BEBDE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57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953F6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6F1FC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E46C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E589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2AB02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5246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19771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BD411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3807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14:paraId="56479170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54653" w14:textId="6A3D8C98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3AD133EE" w14:textId="77777777" w:rsidTr="00115614">
        <w:trPr>
          <w:gridAfter w:val="3"/>
          <w:wAfter w:w="541" w:type="pct"/>
          <w:trHeight w:val="315"/>
        </w:trPr>
        <w:tc>
          <w:tcPr>
            <w:tcW w:w="117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2B6A9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NABÍDKOVÁ CENA</w:t>
            </w:r>
          </w:p>
        </w:tc>
        <w:tc>
          <w:tcPr>
            <w:tcW w:w="37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A4BA88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 Kč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5D74F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8A81B6D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4DC87" w14:textId="77D59AFF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16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D212D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4E980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B5F32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FD76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78D3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262E9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940E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BB1FC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4B52E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FE56B" w14:textId="12A356F3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6C073BD4" w14:textId="77777777" w:rsidTr="00115614">
        <w:trPr>
          <w:gridAfter w:val="3"/>
          <w:wAfter w:w="541" w:type="pct"/>
          <w:trHeight w:val="300"/>
        </w:trPr>
        <w:tc>
          <w:tcPr>
            <w:tcW w:w="1174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C20742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  <w:t>Cena Dopravního výkonu (Kč/km)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C9D21A0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 Kč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D1A6C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28304E41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1FEF3D" w14:textId="443108ED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16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29B128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7E15A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0DA58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52A6D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963D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95EC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456FAD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A1DF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47454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BC1F3D" w14:textId="27B89C0C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CD7AAA" w:rsidRPr="00AC6901" w14:paraId="4E0A264D" w14:textId="77777777" w:rsidTr="00115614">
        <w:trPr>
          <w:gridAfter w:val="3"/>
          <w:wAfter w:w="541" w:type="pct"/>
          <w:trHeight w:val="315"/>
        </w:trPr>
        <w:tc>
          <w:tcPr>
            <w:tcW w:w="1174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8F1798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  <w:t>Variabilní Cena Dopravního výkonu (Kč/km)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8890B7E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AC690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0,00 Kč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B97D2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35F5902D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AC28E" w14:textId="6036EB81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316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69D01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1D38E" w14:textId="77777777" w:rsidR="005F2B91" w:rsidRPr="00AC6901" w:rsidRDefault="005F2B91" w:rsidP="005F2B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ADBE2A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517FE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630BB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85E63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9B761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AD0605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4198DF" w14:textId="77777777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CC9203" w14:textId="793AD671" w:rsidR="005F2B91" w:rsidRPr="00AC6901" w:rsidRDefault="005F2B91" w:rsidP="005F2B9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</w:tbl>
    <w:p w14:paraId="6CE696C7" w14:textId="4DE8219E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[TABULKA BUDE DOPLNĚNA DLE NABÍDKY DOPRAVCE PŘED UZAVŘENÍM SMLOUVY] </w:t>
      </w:r>
    </w:p>
    <w:p w14:paraId="71535E95" w14:textId="77777777" w:rsidR="00EB7BE1" w:rsidRPr="00AC6901" w:rsidRDefault="00EB7BE1" w:rsidP="00E608E9">
      <w:pPr>
        <w:rPr>
          <w:rFonts w:ascii="Calibri" w:hAnsi="Calibri" w:cs="Calibri"/>
          <w:b/>
          <w:bCs/>
          <w:sz w:val="24"/>
          <w:szCs w:val="24"/>
        </w:rPr>
        <w:sectPr w:rsidR="00EB7BE1" w:rsidRPr="00AC6901" w:rsidSect="002358BE">
          <w:footerReference w:type="default" r:id="rId8"/>
          <w:pgSz w:w="16838" w:h="11906" w:orient="landscape"/>
          <w:pgMar w:top="1304" w:right="1418" w:bottom="1247" w:left="1418" w:header="397" w:footer="113" w:gutter="0"/>
          <w:cols w:space="708"/>
          <w:docGrid w:linePitch="360"/>
        </w:sectPr>
      </w:pPr>
    </w:p>
    <w:p w14:paraId="65335178" w14:textId="0A3ABD65" w:rsidR="00E608E9" w:rsidRPr="00AC6901" w:rsidRDefault="00743CEC" w:rsidP="008004BE">
      <w:pPr>
        <w:pStyle w:val="Odstavecseseznamem"/>
        <w:numPr>
          <w:ilvl w:val="0"/>
          <w:numId w:val="27"/>
        </w:numPr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lastRenderedPageBreak/>
        <w:t>CENA DOPRAVNÍHO VÝKONU</w:t>
      </w:r>
    </w:p>
    <w:p w14:paraId="7CC94820" w14:textId="4F066BB2" w:rsidR="00E608E9" w:rsidRPr="00AC6901" w:rsidRDefault="00E608E9" w:rsidP="008004BE">
      <w:pPr>
        <w:pStyle w:val="Odstavecseseznamem"/>
        <w:numPr>
          <w:ilvl w:val="1"/>
          <w:numId w:val="27"/>
        </w:numPr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 xml:space="preserve">Postup při výpočtu ceny dopravního výkonu </w:t>
      </w:r>
    </w:p>
    <w:p w14:paraId="2F9FCF8F" w14:textId="77777777" w:rsidR="00A505D1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Cena dopravního výkonu je dána vzorcem: </w:t>
      </w:r>
    </w:p>
    <w:p w14:paraId="50E0E42B" w14:textId="5A58B7BC" w:rsidR="00E608E9" w:rsidRPr="00AC6901" w:rsidRDefault="00FC357E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="00A505D1" w:rsidRPr="00AC6901">
        <w:rPr>
          <w:rFonts w:ascii="Calibri" w:eastAsiaTheme="minorEastAsia" w:hAnsi="Calibri" w:cs="Calibri"/>
          <w:b/>
          <w:bCs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Calibri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</w:rPr>
              <m:t>DV</m:t>
            </m:r>
          </m:sub>
        </m:sSub>
        <m:r>
          <m:rPr>
            <m:sty m:val="bi"/>
          </m:rPr>
          <w:rPr>
            <w:rFonts w:ascii="Cambria Math" w:hAnsi="Cambria Math" w:cs="Calibri"/>
            <w:sz w:val="24"/>
            <w:szCs w:val="24"/>
          </w:rPr>
          <m:t>=  V+</m:t>
        </m:r>
        <m:f>
          <m:fPr>
            <m:ctrlPr>
              <w:rPr>
                <w:rFonts w:ascii="Cambria Math" w:eastAsiaTheme="minorEastAsia" w:hAnsi="Cambria Math" w:cs="Calibri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F</m:t>
            </m:r>
          </m:num>
          <m:den>
            <m:sSub>
              <m:sSubPr>
                <m:ctrlPr>
                  <w:rPr>
                    <w:rFonts w:ascii="Cambria Math" w:eastAsiaTheme="minorEastAsia" w:hAnsi="Cambria Math" w:cs="Calibri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Calibri"/>
                    <w:sz w:val="24"/>
                    <w:szCs w:val="24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Calibri"/>
                    <w:sz w:val="24"/>
                    <w:szCs w:val="24"/>
                  </w:rPr>
                  <m:t>V</m:t>
                </m:r>
              </m:sub>
            </m:sSub>
          </m:den>
        </m:f>
      </m:oMath>
      <w:r w:rsidR="00F41F32" w:rsidRPr="00AC6901">
        <w:rPr>
          <w:rFonts w:ascii="Calibri" w:eastAsiaTheme="minorEastAsia" w:hAnsi="Calibri" w:cs="Calibri"/>
          <w:b/>
          <w:bCs/>
          <w:sz w:val="24"/>
          <w:szCs w:val="24"/>
        </w:rPr>
        <w:tab/>
      </w:r>
      <w:r w:rsidR="00F41F32" w:rsidRPr="00AC6901">
        <w:rPr>
          <w:rFonts w:ascii="Calibri" w:eastAsiaTheme="minorEastAsia" w:hAnsi="Calibri" w:cs="Calibri"/>
          <w:b/>
          <w:bCs/>
          <w:sz w:val="24"/>
          <w:szCs w:val="24"/>
        </w:rPr>
        <w:tab/>
      </w:r>
      <w:r w:rsidR="00F41F32" w:rsidRPr="00AC6901">
        <w:rPr>
          <w:rFonts w:ascii="Calibri" w:eastAsiaTheme="minorEastAsia" w:hAnsi="Calibri" w:cs="Calibri"/>
          <w:b/>
          <w:bCs/>
          <w:sz w:val="24"/>
          <w:szCs w:val="24"/>
        </w:rPr>
        <w:tab/>
        <w:t>(Kč</w:t>
      </w:r>
      <w:r w:rsidR="00743CEC" w:rsidRPr="00AC6901">
        <w:rPr>
          <w:rFonts w:ascii="Calibri" w:eastAsiaTheme="minorEastAsia" w:hAnsi="Calibri" w:cs="Calibri"/>
          <w:b/>
          <w:bCs/>
          <w:sz w:val="24"/>
          <w:szCs w:val="24"/>
        </w:rPr>
        <w:t>/km</w:t>
      </w:r>
      <w:r w:rsidR="00F41F32" w:rsidRPr="00AC6901">
        <w:rPr>
          <w:rFonts w:ascii="Calibri" w:eastAsiaTheme="minorEastAsia" w:hAnsi="Calibri" w:cs="Calibri"/>
          <w:b/>
          <w:bCs/>
          <w:sz w:val="24"/>
          <w:szCs w:val="24"/>
        </w:rPr>
        <w:t>)</w:t>
      </w:r>
    </w:p>
    <w:p w14:paraId="5E9E18DD" w14:textId="77777777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Kde: </w:t>
      </w:r>
    </w:p>
    <w:p w14:paraId="722CCEEB" w14:textId="77777777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C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je cena dopravního výkonu v Kč/km </w:t>
      </w:r>
    </w:p>
    <w:p w14:paraId="3C0AF825" w14:textId="77777777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V </w:t>
      </w:r>
      <w:r w:rsidRPr="00AC6901">
        <w:rPr>
          <w:rFonts w:ascii="Calibri" w:hAnsi="Calibri" w:cs="Calibri"/>
          <w:sz w:val="24"/>
          <w:szCs w:val="24"/>
        </w:rPr>
        <w:t xml:space="preserve">jsou variabilní náklady v Kč/km </w:t>
      </w:r>
    </w:p>
    <w:p w14:paraId="0BDE7724" w14:textId="5DF25712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F </w:t>
      </w:r>
      <w:r w:rsidRPr="00AC6901">
        <w:rPr>
          <w:rFonts w:ascii="Calibri" w:hAnsi="Calibri" w:cs="Calibri"/>
          <w:sz w:val="24"/>
          <w:szCs w:val="24"/>
        </w:rPr>
        <w:t xml:space="preserve">jsou fixní náklady v Kč za </w:t>
      </w:r>
      <w:r w:rsidR="0093258A" w:rsidRPr="00AC6901">
        <w:rPr>
          <w:rFonts w:ascii="Calibri" w:hAnsi="Calibri" w:cs="Calibri"/>
          <w:sz w:val="24"/>
          <w:szCs w:val="24"/>
        </w:rPr>
        <w:t>období</w:t>
      </w:r>
      <w:r w:rsidRPr="00AC6901">
        <w:rPr>
          <w:rFonts w:ascii="Calibri" w:hAnsi="Calibri" w:cs="Calibri"/>
          <w:sz w:val="24"/>
          <w:szCs w:val="24"/>
        </w:rPr>
        <w:t xml:space="preserve"> </w:t>
      </w:r>
    </w:p>
    <w:p w14:paraId="708D4F6E" w14:textId="6F17D05B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D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</w:t>
      </w:r>
      <w:r w:rsidR="0093258A" w:rsidRPr="00AC6901">
        <w:rPr>
          <w:rFonts w:ascii="Calibri" w:hAnsi="Calibri" w:cs="Calibri"/>
          <w:sz w:val="24"/>
          <w:szCs w:val="24"/>
        </w:rPr>
        <w:t xml:space="preserve">výchozí </w:t>
      </w:r>
      <w:r w:rsidR="00743CEC" w:rsidRPr="00AC6901">
        <w:rPr>
          <w:rFonts w:ascii="Calibri" w:hAnsi="Calibri" w:cs="Calibri"/>
          <w:sz w:val="24"/>
          <w:szCs w:val="24"/>
        </w:rPr>
        <w:t xml:space="preserve">objednaný </w:t>
      </w:r>
      <w:r w:rsidRPr="00AC6901">
        <w:rPr>
          <w:rFonts w:ascii="Calibri" w:hAnsi="Calibri" w:cs="Calibri"/>
          <w:sz w:val="24"/>
          <w:szCs w:val="24"/>
        </w:rPr>
        <w:t xml:space="preserve">dopravní výkon </w:t>
      </w:r>
      <w:r w:rsidR="009E00C6" w:rsidRPr="00AC6901">
        <w:rPr>
          <w:rFonts w:ascii="Calibri" w:hAnsi="Calibri" w:cs="Calibri"/>
          <w:sz w:val="24"/>
          <w:szCs w:val="24"/>
        </w:rPr>
        <w:t>v km</w:t>
      </w:r>
    </w:p>
    <w:p w14:paraId="782D275E" w14:textId="77777777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Údaje jsou zaokrouhleny na 2 desetinná místa. </w:t>
      </w:r>
    </w:p>
    <w:p w14:paraId="51EDE36F" w14:textId="77777777" w:rsidR="00EB7BE1" w:rsidRPr="00AC6901" w:rsidRDefault="00EB7BE1" w:rsidP="00EB7BE1">
      <w:pPr>
        <w:spacing w:after="0" w:line="240" w:lineRule="auto"/>
        <w:jc w:val="both"/>
        <w:rPr>
          <w:rFonts w:ascii="Calibri" w:hAnsi="Calibri" w:cs="Calibri"/>
          <w:b/>
          <w:spacing w:val="4"/>
          <w:sz w:val="24"/>
          <w:szCs w:val="24"/>
        </w:rPr>
      </w:pPr>
    </w:p>
    <w:p w14:paraId="3D6013B6" w14:textId="4E419CD7" w:rsidR="00EB7BE1" w:rsidRPr="00AC6901" w:rsidRDefault="00EB7BE1" w:rsidP="00EB7BE1">
      <w:pPr>
        <w:spacing w:after="0" w:line="240" w:lineRule="auto"/>
        <w:jc w:val="both"/>
        <w:rPr>
          <w:rFonts w:ascii="Calibri" w:hAnsi="Calibri" w:cs="Calibri"/>
          <w:spacing w:val="4"/>
          <w:sz w:val="24"/>
          <w:szCs w:val="24"/>
        </w:rPr>
      </w:pPr>
      <w:r w:rsidRPr="00AC6901">
        <w:rPr>
          <w:rFonts w:ascii="Calibri" w:hAnsi="Calibri" w:cs="Calibri"/>
          <w:b/>
          <w:spacing w:val="4"/>
          <w:sz w:val="24"/>
          <w:szCs w:val="24"/>
        </w:rPr>
        <w:t xml:space="preserve">Celková nabídková cena dopravního výkonu </w:t>
      </w:r>
      <w:r w:rsidRPr="00AC6901">
        <w:rPr>
          <w:rFonts w:ascii="Calibri" w:hAnsi="Calibri" w:cs="Calibri"/>
          <w:b/>
          <w:sz w:val="24"/>
          <w:szCs w:val="24"/>
        </w:rPr>
        <w:t xml:space="preserve">v Kč bez DPH </w:t>
      </w:r>
      <w:r w:rsidRPr="00AC6901">
        <w:rPr>
          <w:rFonts w:ascii="Calibri" w:hAnsi="Calibri" w:cs="Calibri"/>
          <w:sz w:val="24"/>
          <w:szCs w:val="24"/>
        </w:rPr>
        <w:t>je částkou</w:t>
      </w:r>
      <w:r w:rsidRPr="00AC6901">
        <w:rPr>
          <w:rFonts w:ascii="Calibri" w:hAnsi="Calibri" w:cs="Calibri"/>
          <w:spacing w:val="4"/>
          <w:sz w:val="24"/>
          <w:szCs w:val="24"/>
        </w:rPr>
        <w:t xml:space="preserve">, která bude zahrnovat veškeré skutečné ekonomicky odůvodněné náklady dodavatele připadající na celé období poskytovaných služeb – dopravního výkonu provedeného v rozsahu odpovídajícím </w:t>
      </w:r>
      <w:r w:rsidRPr="00AC6901">
        <w:rPr>
          <w:rFonts w:ascii="Calibri" w:hAnsi="Calibri" w:cs="Calibri"/>
          <w:bCs/>
          <w:spacing w:val="5"/>
          <w:sz w:val="24"/>
          <w:szCs w:val="24"/>
        </w:rPr>
        <w:t>předpokládanému rozsahu veřejných služeb uvedenému v čl. 3. tohoto dílu Zadávací dokumentace</w:t>
      </w:r>
      <w:r w:rsidRPr="00AC6901">
        <w:rPr>
          <w:rFonts w:ascii="Calibri" w:hAnsi="Calibri" w:cs="Calibri"/>
          <w:spacing w:val="4"/>
          <w:sz w:val="24"/>
          <w:szCs w:val="24"/>
        </w:rPr>
        <w:t>.</w:t>
      </w:r>
    </w:p>
    <w:p w14:paraId="73F339FC" w14:textId="77777777" w:rsidR="009E00C6" w:rsidRPr="00AC6901" w:rsidRDefault="009E00C6" w:rsidP="00EB7BE1">
      <w:pPr>
        <w:spacing w:after="0" w:line="240" w:lineRule="auto"/>
        <w:jc w:val="both"/>
        <w:rPr>
          <w:rFonts w:ascii="Calibri" w:hAnsi="Calibri" w:cs="Calibri"/>
          <w:spacing w:val="4"/>
          <w:sz w:val="24"/>
          <w:szCs w:val="24"/>
        </w:rPr>
      </w:pPr>
    </w:p>
    <w:p w14:paraId="29E10A41" w14:textId="1732F629" w:rsidR="00EB7BE1" w:rsidRPr="00AC6901" w:rsidRDefault="009E00C6" w:rsidP="009E00C6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vertAlign w:val="subscript"/>
        </w:rPr>
      </w:pPr>
      <w:r w:rsidRPr="00AC6901">
        <w:rPr>
          <w:rFonts w:ascii="Calibri" w:hAnsi="Calibri" w:cs="Calibri"/>
          <w:spacing w:val="4"/>
          <w:sz w:val="24"/>
          <w:szCs w:val="24"/>
        </w:rPr>
        <w:t xml:space="preserve">Výchozí objednaný dopravní výkon </w:t>
      </w:r>
      <w:r w:rsidRPr="00AC6901">
        <w:rPr>
          <w:rFonts w:ascii="Calibri" w:hAnsi="Calibri" w:cs="Calibri"/>
          <w:b/>
          <w:bCs/>
          <w:spacing w:val="4"/>
          <w:sz w:val="24"/>
          <w:szCs w:val="24"/>
        </w:rPr>
        <w:t>„D</w:t>
      </w:r>
      <w:r w:rsidRPr="00AC6901">
        <w:rPr>
          <w:rFonts w:ascii="Calibri" w:hAnsi="Calibri" w:cs="Calibri"/>
          <w:b/>
          <w:bCs/>
          <w:spacing w:val="4"/>
          <w:sz w:val="24"/>
          <w:szCs w:val="24"/>
          <w:vertAlign w:val="subscript"/>
        </w:rPr>
        <w:t>V</w:t>
      </w:r>
      <w:r w:rsidRPr="00AC6901">
        <w:rPr>
          <w:rFonts w:ascii="Calibri" w:hAnsi="Calibri" w:cs="Calibri"/>
          <w:b/>
          <w:bCs/>
          <w:spacing w:val="4"/>
          <w:sz w:val="24"/>
          <w:szCs w:val="24"/>
        </w:rPr>
        <w:t>“</w:t>
      </w:r>
      <w:r w:rsidRPr="00AC6901">
        <w:rPr>
          <w:rFonts w:ascii="Calibri" w:hAnsi="Calibri" w:cs="Calibri"/>
          <w:spacing w:val="4"/>
          <w:sz w:val="24"/>
          <w:szCs w:val="24"/>
        </w:rPr>
        <w:t xml:space="preserve"> je </w:t>
      </w:r>
      <w:r w:rsidR="00DB4049" w:rsidRPr="00AC6901">
        <w:rPr>
          <w:rFonts w:ascii="Calibri" w:eastAsia="Times New Roman" w:hAnsi="Calibri" w:cs="Calibri"/>
          <w:kern w:val="0"/>
          <w:sz w:val="24"/>
          <w:szCs w:val="24"/>
          <w:lang w:eastAsia="cs-CZ"/>
          <w14:ligatures w14:val="none"/>
        </w:rPr>
        <w:t xml:space="preserve">uveden v tabulce „Struktura a hodnoty nákladů na zajištění plnění jednoho (prvního) roku veřejné zakázky“ </w:t>
      </w:r>
      <w:r w:rsidR="00A60E1F" w:rsidRPr="00AC6901">
        <w:rPr>
          <w:rFonts w:ascii="Calibri" w:eastAsia="Times New Roman" w:hAnsi="Calibri" w:cs="Calibri"/>
          <w:kern w:val="0"/>
          <w:sz w:val="24"/>
          <w:szCs w:val="24"/>
          <w:lang w:eastAsia="cs-CZ"/>
          <w14:ligatures w14:val="none"/>
        </w:rPr>
        <w:t>v buňce</w:t>
      </w:r>
      <w:r w:rsidR="00DB4049" w:rsidRPr="00AC6901">
        <w:rPr>
          <w:rFonts w:ascii="Calibri" w:eastAsia="Times New Roman" w:hAnsi="Calibri" w:cs="Calibri"/>
          <w:kern w:val="0"/>
          <w:sz w:val="24"/>
          <w:szCs w:val="24"/>
          <w:lang w:eastAsia="cs-CZ"/>
          <w14:ligatures w14:val="none"/>
        </w:rPr>
        <w:t xml:space="preserve"> „</w:t>
      </w:r>
      <w:r w:rsidR="00DB4049" w:rsidRPr="00AC6901">
        <w:rPr>
          <w:rFonts w:ascii="Calibri" w:eastAsia="Times New Roman" w:hAnsi="Calibri" w:cs="Calibri"/>
          <w:color w:val="000000"/>
          <w:kern w:val="0"/>
          <w:sz w:val="24"/>
          <w:szCs w:val="24"/>
          <w:lang w:eastAsia="cs-CZ"/>
          <w14:ligatures w14:val="none"/>
        </w:rPr>
        <w:t>dopravní výkon km/období</w:t>
      </w:r>
      <w:r w:rsidR="00A60E1F" w:rsidRPr="00AC6901">
        <w:rPr>
          <w:rFonts w:ascii="Calibri" w:eastAsia="Times New Roman" w:hAnsi="Calibri" w:cs="Calibri"/>
          <w:color w:val="000000"/>
          <w:kern w:val="0"/>
          <w:sz w:val="24"/>
          <w:szCs w:val="24"/>
          <w:lang w:eastAsia="cs-CZ"/>
          <w14:ligatures w14:val="none"/>
        </w:rPr>
        <w:t>“ „celkem</w:t>
      </w:r>
      <w:r w:rsidR="00DB4049" w:rsidRPr="00AC6901">
        <w:rPr>
          <w:rFonts w:ascii="Calibri" w:eastAsia="Times New Roman" w:hAnsi="Calibri" w:cs="Calibri"/>
          <w:color w:val="000000"/>
          <w:kern w:val="0"/>
          <w:sz w:val="24"/>
          <w:szCs w:val="24"/>
          <w:lang w:eastAsia="cs-CZ"/>
          <w14:ligatures w14:val="none"/>
        </w:rPr>
        <w:t>“</w:t>
      </w:r>
      <w:r w:rsidRPr="00AC6901">
        <w:rPr>
          <w:rFonts w:ascii="Calibri" w:eastAsia="Times New Roman" w:hAnsi="Calibri" w:cs="Calibri"/>
          <w:kern w:val="0"/>
          <w:sz w:val="24"/>
          <w:szCs w:val="24"/>
          <w:lang w:eastAsia="cs-CZ"/>
          <w14:ligatures w14:val="none"/>
        </w:rPr>
        <w:t>.</w:t>
      </w:r>
    </w:p>
    <w:p w14:paraId="47526DB7" w14:textId="77777777" w:rsidR="009E00C6" w:rsidRPr="00AC6901" w:rsidRDefault="009E00C6" w:rsidP="009E00C6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vertAlign w:val="subscript"/>
        </w:rPr>
      </w:pPr>
    </w:p>
    <w:p w14:paraId="4F9C93F4" w14:textId="77777777" w:rsidR="00EB7BE1" w:rsidRPr="00AC6901" w:rsidRDefault="00EB7BE1" w:rsidP="00EB7BE1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Postup a metoda výpočtu fixních a variabilních nákladů pro rozpracování nabídkové ceny do jednotlivých položek ve formuláři č. 1.3 dílu 2 Zadávací dokumentace</w:t>
      </w:r>
      <w:r w:rsidRPr="00AC6901">
        <w:rPr>
          <w:rFonts w:ascii="Calibri" w:hAnsi="Calibri" w:cs="Calibri"/>
          <w:sz w:val="24"/>
          <w:szCs w:val="24"/>
        </w:rPr>
        <w:t>:</w:t>
      </w:r>
    </w:p>
    <w:p w14:paraId="6AC2D33F" w14:textId="77777777" w:rsidR="0027420F" w:rsidRPr="00AC6901" w:rsidRDefault="00EB7BE1" w:rsidP="0027420F">
      <w:pPr>
        <w:ind w:left="851"/>
        <w:rPr>
          <w:rFonts w:ascii="Calibri" w:hAnsi="Calibri" w:cs="Calibri"/>
          <w:sz w:val="24"/>
          <w:szCs w:val="24"/>
          <w:u w:val="single"/>
        </w:rPr>
      </w:pPr>
      <w:r w:rsidRPr="00AC6901">
        <w:rPr>
          <w:rFonts w:ascii="Calibri" w:hAnsi="Calibri" w:cs="Calibri"/>
          <w:b/>
          <w:sz w:val="24"/>
          <w:szCs w:val="24"/>
          <w:u w:val="single"/>
        </w:rPr>
        <w:t>Variabilní náklady „V“</w:t>
      </w:r>
      <w:r w:rsidRPr="00AC6901">
        <w:rPr>
          <w:rFonts w:ascii="Calibri" w:hAnsi="Calibri" w:cs="Calibri"/>
          <w:sz w:val="24"/>
          <w:szCs w:val="24"/>
          <w:u w:val="single"/>
        </w:rPr>
        <w:t xml:space="preserve">  </w:t>
      </w:r>
    </w:p>
    <w:p w14:paraId="58BD131E" w14:textId="30208609" w:rsidR="00EB7BE1" w:rsidRPr="00AC6901" w:rsidRDefault="00BD1B6A" w:rsidP="0027420F">
      <w:pPr>
        <w:ind w:left="851"/>
        <w:rPr>
          <w:rFonts w:ascii="Calibri" w:hAnsi="Calibri" w:cs="Calibri"/>
          <w:sz w:val="24"/>
          <w:szCs w:val="24"/>
          <w:u w:val="single"/>
        </w:rPr>
      </w:pPr>
      <m:oMathPara>
        <m:oMath>
          <m:r>
            <m:rPr>
              <m:sty m:val="bi"/>
            </m:rPr>
            <w:rPr>
              <w:rFonts w:ascii="Cambria Math" w:hAnsi="Cambria Math" w:cs="Calibri"/>
              <w:sz w:val="24"/>
              <w:szCs w:val="24"/>
            </w:rPr>
            <m:t>V=P+O+</m:t>
          </m:r>
          <m:sSub>
            <m:sSubPr>
              <m:ctrlPr>
                <w:rPr>
                  <w:rFonts w:ascii="Cambria Math" w:hAnsi="Cambria Math" w:cs="Calibri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</w:rPr>
                <m:t>VAR</m:t>
              </m:r>
            </m:sub>
          </m:sSub>
        </m:oMath>
      </m:oMathPara>
    </w:p>
    <w:p w14:paraId="68935B9C" w14:textId="243A208D" w:rsidR="00EB7BE1" w:rsidRPr="00AC6901" w:rsidRDefault="00EB7BE1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Náklady na pohonné hmoty 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="00BD1B6A" w:rsidRPr="00AC6901">
        <w:rPr>
          <w:rFonts w:ascii="Calibri" w:hAnsi="Calibri" w:cs="Calibri"/>
          <w:b/>
          <w:sz w:val="24"/>
          <w:szCs w:val="24"/>
        </w:rPr>
        <w:t>P</w:t>
      </w:r>
      <w:r w:rsidRPr="00AC6901">
        <w:rPr>
          <w:rFonts w:ascii="Calibri" w:hAnsi="Calibri" w:cs="Calibri"/>
          <w:b/>
          <w:sz w:val="24"/>
          <w:szCs w:val="24"/>
          <w:vertAlign w:val="subscript"/>
        </w:rPr>
        <w:t xml:space="preserve"> </w:t>
      </w:r>
      <w:r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b/>
          <w:sz w:val="24"/>
          <w:szCs w:val="24"/>
        </w:rPr>
        <w:tab/>
      </w:r>
      <w:r w:rsidRPr="00AC6901">
        <w:rPr>
          <w:rFonts w:ascii="Calibri" w:hAnsi="Calibri" w:cs="Calibri"/>
          <w:b/>
          <w:sz w:val="24"/>
          <w:szCs w:val="24"/>
        </w:rPr>
        <w:tab/>
      </w:r>
      <w:r w:rsidRPr="00AC6901">
        <w:rPr>
          <w:rFonts w:ascii="Calibri" w:hAnsi="Calibri" w:cs="Calibri"/>
          <w:b/>
          <w:sz w:val="24"/>
          <w:szCs w:val="24"/>
        </w:rPr>
        <w:tab/>
      </w:r>
    </w:p>
    <w:p w14:paraId="467B897C" w14:textId="77777777" w:rsidR="00DA5F7D" w:rsidRPr="00AC6901" w:rsidRDefault="00DA5F7D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Ostatní variabilní náklady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sz w:val="24"/>
          <w:szCs w:val="24"/>
        </w:rPr>
        <w:t>O</w:t>
      </w:r>
      <w:r w:rsidRPr="00AC6901">
        <w:rPr>
          <w:rFonts w:ascii="Calibri" w:hAnsi="Calibri" w:cs="Calibri"/>
          <w:i/>
          <w:sz w:val="24"/>
          <w:szCs w:val="24"/>
        </w:rPr>
        <w:t xml:space="preserve">   </w:t>
      </w:r>
    </w:p>
    <w:p w14:paraId="24D50099" w14:textId="68CA6585" w:rsidR="00EB7BE1" w:rsidRPr="00AC6901" w:rsidRDefault="00EB7BE1" w:rsidP="00DA5F7D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Náklady na mzdy řidičů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="00BD1B6A" w:rsidRPr="00AC6901">
        <w:rPr>
          <w:rFonts w:ascii="Calibri" w:hAnsi="Calibri" w:cs="Calibri"/>
          <w:b/>
          <w:bCs/>
          <w:sz w:val="24"/>
          <w:szCs w:val="24"/>
        </w:rPr>
        <w:t>M</w:t>
      </w:r>
      <w:r w:rsidR="00BD1B6A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VAR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i/>
          <w:sz w:val="24"/>
          <w:szCs w:val="24"/>
        </w:rPr>
        <w:tab/>
      </w:r>
      <w:r w:rsidRPr="00AC6901">
        <w:rPr>
          <w:rFonts w:ascii="Calibri" w:hAnsi="Calibri" w:cs="Calibri"/>
          <w:i/>
          <w:sz w:val="24"/>
          <w:szCs w:val="24"/>
        </w:rPr>
        <w:tab/>
      </w:r>
    </w:p>
    <w:p w14:paraId="1A84ADCC" w14:textId="77777777" w:rsidR="00EB7BE1" w:rsidRPr="00AC6901" w:rsidRDefault="00EB7BE1" w:rsidP="00EB7BE1">
      <w:pPr>
        <w:rPr>
          <w:rFonts w:ascii="Calibri" w:hAnsi="Calibri" w:cs="Calibri"/>
          <w:sz w:val="24"/>
          <w:szCs w:val="24"/>
        </w:rPr>
      </w:pPr>
    </w:p>
    <w:p w14:paraId="1C38923D" w14:textId="77777777" w:rsidR="0027420F" w:rsidRPr="00AC6901" w:rsidRDefault="00EB7BE1" w:rsidP="0027420F">
      <w:pPr>
        <w:ind w:left="851"/>
        <w:rPr>
          <w:rFonts w:ascii="Calibri" w:hAnsi="Calibri" w:cs="Calibri"/>
          <w:b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  <w:u w:val="single"/>
        </w:rPr>
        <w:t>Fixní náklady „F“</w:t>
      </w:r>
    </w:p>
    <w:p w14:paraId="42D26610" w14:textId="3944B74B" w:rsidR="00EB7BE1" w:rsidRPr="00AC6901" w:rsidRDefault="00DA5F7D" w:rsidP="0027420F">
      <w:pPr>
        <w:ind w:left="851"/>
        <w:rPr>
          <w:rFonts w:ascii="Calibri" w:hAnsi="Calibri" w:cs="Calibri"/>
          <w:sz w:val="24"/>
          <w:szCs w:val="24"/>
          <w:u w:val="single"/>
        </w:rPr>
      </w:pPr>
      <m:oMathPara>
        <m:oMath>
          <m:r>
            <m:rPr>
              <m:sty m:val="bi"/>
            </m:rPr>
            <w:rPr>
              <w:rFonts w:ascii="Cambria Math" w:hAnsi="Cambria Math" w:cs="Calibri"/>
              <w:sz w:val="24"/>
              <w:szCs w:val="24"/>
              <w:vertAlign w:val="subscript"/>
            </w:rPr>
            <m:t>F=</m:t>
          </m:r>
          <m:sSub>
            <m:sSubPr>
              <m:ctrlPr>
                <w:rPr>
                  <w:rFonts w:ascii="Cambria Math" w:hAnsi="Cambria Math" w:cs="Calibri"/>
                  <w:b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vertAlign w:val="subscript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vertAlign w:val="subscript"/>
                </w:rPr>
                <m:t>FIX</m:t>
              </m:r>
            </m:sub>
          </m:sSub>
          <m:r>
            <m:rPr>
              <m:sty m:val="bi"/>
            </m:rPr>
            <w:rPr>
              <w:rFonts w:ascii="Cambria Math" w:hAnsi="Cambria Math" w:cs="Calibri"/>
              <w:sz w:val="24"/>
              <w:szCs w:val="24"/>
              <w:vertAlign w:val="subscript"/>
            </w:rPr>
            <m:t>+B+Z+R</m:t>
          </m:r>
        </m:oMath>
      </m:oMathPara>
    </w:p>
    <w:p w14:paraId="048448D6" w14:textId="5E6DD370" w:rsidR="00DA5F7D" w:rsidRPr="00AC6901" w:rsidRDefault="00DA5F7D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Mzdové náklady fixní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</w:t>
      </w:r>
    </w:p>
    <w:p w14:paraId="1CA25B71" w14:textId="6BD92599" w:rsidR="00EB7BE1" w:rsidRPr="00AC6901" w:rsidRDefault="00EB7BE1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Náklady na pořízení vozidel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sz w:val="24"/>
          <w:szCs w:val="24"/>
        </w:rPr>
        <w:t>B</w:t>
      </w:r>
    </w:p>
    <w:p w14:paraId="1E7D3102" w14:textId="1754742B" w:rsidR="00DA5F7D" w:rsidRPr="00AC6901" w:rsidRDefault="00DA5F7D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Náklady na pojištění</w:t>
      </w:r>
      <w:r w:rsidR="003422F1" w:rsidRPr="00AC6901">
        <w:rPr>
          <w:rFonts w:ascii="Calibri" w:hAnsi="Calibri" w:cs="Calibri"/>
          <w:sz w:val="24"/>
          <w:szCs w:val="24"/>
        </w:rPr>
        <w:t xml:space="preserve"> vozidel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bCs/>
          <w:sz w:val="24"/>
          <w:szCs w:val="24"/>
        </w:rPr>
        <w:t>Z</w:t>
      </w:r>
    </w:p>
    <w:p w14:paraId="2DD3B64D" w14:textId="2940032F" w:rsidR="00DA5F7D" w:rsidRPr="00AC6901" w:rsidRDefault="00DA5F7D" w:rsidP="00EB7BE1">
      <w:pPr>
        <w:pStyle w:val="Odstavecseseznamem"/>
        <w:numPr>
          <w:ilvl w:val="1"/>
          <w:numId w:val="13"/>
        </w:numPr>
        <w:spacing w:after="0" w:line="240" w:lineRule="auto"/>
        <w:ind w:left="1276" w:hanging="283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Reži</w:t>
      </w:r>
      <w:r w:rsidR="003422F1" w:rsidRPr="00AC6901">
        <w:rPr>
          <w:rFonts w:ascii="Calibri" w:hAnsi="Calibri" w:cs="Calibri"/>
          <w:sz w:val="24"/>
          <w:szCs w:val="24"/>
        </w:rPr>
        <w:t>jní náklady</w:t>
      </w:r>
      <w:r w:rsidRPr="00AC6901">
        <w:rPr>
          <w:rFonts w:ascii="Calibri" w:hAnsi="Calibri" w:cs="Calibri"/>
          <w:sz w:val="24"/>
          <w:szCs w:val="24"/>
        </w:rPr>
        <w:t xml:space="preserve"> a zisk</w:t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sz w:val="24"/>
          <w:szCs w:val="24"/>
        </w:rPr>
        <w:tab/>
      </w:r>
      <w:r w:rsidRPr="00AC6901">
        <w:rPr>
          <w:rFonts w:ascii="Calibri" w:hAnsi="Calibri" w:cs="Calibri"/>
          <w:b/>
          <w:bCs/>
          <w:sz w:val="24"/>
          <w:szCs w:val="24"/>
        </w:rPr>
        <w:t>R</w:t>
      </w:r>
    </w:p>
    <w:p w14:paraId="1B9AB98C" w14:textId="11EEBE88" w:rsidR="00EB7BE1" w:rsidRPr="00AC6901" w:rsidRDefault="00EB7BE1" w:rsidP="00F41F32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0FE15EB3" w14:textId="0C680524" w:rsidR="00EB7BE1" w:rsidRPr="00AC6901" w:rsidRDefault="00EB7BE1" w:rsidP="00A02DCB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 xml:space="preserve">Variabilní </w:t>
      </w:r>
      <w:r w:rsidR="0027420F" w:rsidRPr="00AC6901">
        <w:rPr>
          <w:rFonts w:ascii="Calibri" w:hAnsi="Calibri" w:cs="Calibri"/>
          <w:b/>
          <w:sz w:val="24"/>
          <w:szCs w:val="24"/>
        </w:rPr>
        <w:t>náklady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27420F" w:rsidRPr="00AC6901">
        <w:rPr>
          <w:rFonts w:ascii="Calibri" w:hAnsi="Calibri" w:cs="Calibri"/>
          <w:b/>
          <w:bCs/>
          <w:sz w:val="24"/>
          <w:szCs w:val="24"/>
        </w:rPr>
        <w:t>„</w:t>
      </w:r>
      <w:r w:rsidRPr="00AC6901">
        <w:rPr>
          <w:rFonts w:ascii="Calibri" w:hAnsi="Calibri" w:cs="Calibri"/>
          <w:b/>
          <w:sz w:val="24"/>
          <w:szCs w:val="24"/>
        </w:rPr>
        <w:t>V</w:t>
      </w:r>
      <w:r w:rsidR="0027420F" w:rsidRPr="00AC6901">
        <w:rPr>
          <w:rFonts w:ascii="Calibri" w:hAnsi="Calibri" w:cs="Calibri"/>
          <w:b/>
          <w:sz w:val="24"/>
          <w:szCs w:val="24"/>
        </w:rPr>
        <w:t>“</w:t>
      </w:r>
      <w:r w:rsidRPr="00AC6901">
        <w:rPr>
          <w:rFonts w:ascii="Calibri" w:hAnsi="Calibri" w:cs="Calibri"/>
          <w:sz w:val="24"/>
          <w:szCs w:val="24"/>
        </w:rPr>
        <w:t xml:space="preserve"> obsahuje náklady, které přímo závisí na počtu </w:t>
      </w:r>
      <w:r w:rsidR="003422F1" w:rsidRPr="00AC6901">
        <w:rPr>
          <w:rFonts w:ascii="Calibri" w:hAnsi="Calibri" w:cs="Calibri"/>
          <w:sz w:val="24"/>
          <w:szCs w:val="24"/>
        </w:rPr>
        <w:t>objednaných</w:t>
      </w:r>
      <w:r w:rsidRPr="00AC6901">
        <w:rPr>
          <w:rFonts w:ascii="Calibri" w:hAnsi="Calibri" w:cs="Calibri"/>
          <w:sz w:val="24"/>
          <w:szCs w:val="24"/>
        </w:rPr>
        <w:t xml:space="preserve"> km </w:t>
      </w:r>
      <w:r w:rsidR="003422F1" w:rsidRPr="00AC6901">
        <w:rPr>
          <w:rFonts w:ascii="Calibri" w:hAnsi="Calibri" w:cs="Calibri"/>
          <w:sz w:val="24"/>
          <w:szCs w:val="24"/>
        </w:rPr>
        <w:t>v jízdních řádech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3422F1" w:rsidRPr="00AC6901">
        <w:rPr>
          <w:rFonts w:ascii="Calibri" w:hAnsi="Calibri" w:cs="Calibri"/>
          <w:sz w:val="24"/>
          <w:szCs w:val="24"/>
        </w:rPr>
        <w:t>ve</w:t>
      </w:r>
      <w:r w:rsidRPr="00AC6901">
        <w:rPr>
          <w:rFonts w:ascii="Calibri" w:hAnsi="Calibri" w:cs="Calibri"/>
          <w:sz w:val="24"/>
          <w:szCs w:val="24"/>
        </w:rPr>
        <w:t xml:space="preserve"> sjednané</w:t>
      </w:r>
      <w:r w:rsidR="003422F1" w:rsidRPr="00AC6901">
        <w:rPr>
          <w:rFonts w:ascii="Calibri" w:hAnsi="Calibri" w:cs="Calibri"/>
          <w:sz w:val="24"/>
          <w:szCs w:val="24"/>
        </w:rPr>
        <w:t>m</w:t>
      </w:r>
      <w:r w:rsidRPr="00AC6901">
        <w:rPr>
          <w:rFonts w:ascii="Calibri" w:hAnsi="Calibri" w:cs="Calibri"/>
          <w:sz w:val="24"/>
          <w:szCs w:val="24"/>
        </w:rPr>
        <w:t xml:space="preserve"> období (tj. na ročním dopravním výkonu). Vzhledem k odlišnému vývoji cen pohonných hmot od ostatních cen vstupů, je variabilní složka dále rozdělena na náklady na pohonné hmoty </w:t>
      </w:r>
      <w:r w:rsidR="003422F1" w:rsidRPr="00AC6901">
        <w:rPr>
          <w:rFonts w:ascii="Calibri" w:hAnsi="Calibri" w:cs="Calibri"/>
          <w:b/>
          <w:bCs/>
          <w:sz w:val="24"/>
          <w:szCs w:val="24"/>
        </w:rPr>
        <w:t>P</w:t>
      </w:r>
      <w:r w:rsidRPr="00AC6901">
        <w:rPr>
          <w:rFonts w:ascii="Calibri" w:hAnsi="Calibri" w:cs="Calibri"/>
          <w:bCs/>
          <w:sz w:val="24"/>
          <w:szCs w:val="24"/>
        </w:rPr>
        <w:t>,</w:t>
      </w:r>
      <w:r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mzdy řidičů</w:t>
      </w:r>
      <w:r w:rsidRPr="00AC6901">
        <w:rPr>
          <w:rFonts w:ascii="Calibri" w:hAnsi="Calibri" w:cs="Calibri"/>
          <w:b/>
          <w:sz w:val="24"/>
          <w:szCs w:val="24"/>
        </w:rPr>
        <w:t xml:space="preserve"> M</w:t>
      </w:r>
      <w:r w:rsidR="003422F1" w:rsidRPr="00AC6901">
        <w:rPr>
          <w:rFonts w:ascii="Calibri" w:hAnsi="Calibri" w:cs="Calibri"/>
          <w:b/>
          <w:sz w:val="24"/>
          <w:szCs w:val="24"/>
          <w:vertAlign w:val="subscript"/>
        </w:rPr>
        <w:t>VAR</w:t>
      </w:r>
      <w:r w:rsidRPr="00AC6901">
        <w:rPr>
          <w:rFonts w:ascii="Calibri" w:hAnsi="Calibri" w:cs="Calibri"/>
          <w:sz w:val="24"/>
          <w:szCs w:val="24"/>
        </w:rPr>
        <w:t xml:space="preserve"> a ostatní variabilní náklady </w:t>
      </w:r>
      <w:r w:rsidRPr="00AC6901">
        <w:rPr>
          <w:rFonts w:ascii="Calibri" w:hAnsi="Calibri" w:cs="Calibri"/>
          <w:b/>
          <w:sz w:val="24"/>
          <w:szCs w:val="24"/>
        </w:rPr>
        <w:t>O</w:t>
      </w:r>
      <w:r w:rsidRPr="00AC6901">
        <w:rPr>
          <w:rFonts w:ascii="Calibri" w:hAnsi="Calibri" w:cs="Calibri"/>
          <w:sz w:val="24"/>
          <w:szCs w:val="24"/>
        </w:rPr>
        <w:t xml:space="preserve">. </w:t>
      </w:r>
      <w:r w:rsidR="0062394D" w:rsidRPr="00AC6901">
        <w:rPr>
          <w:rFonts w:ascii="Calibri" w:hAnsi="Calibri" w:cs="Calibri"/>
          <w:sz w:val="24"/>
          <w:szCs w:val="24"/>
        </w:rPr>
        <w:t>Variabilní náklady jsou uváděny ve tvaru Kč/km.</w:t>
      </w:r>
    </w:p>
    <w:p w14:paraId="513773DD" w14:textId="595A3AFD" w:rsidR="00EB7BE1" w:rsidRPr="00AC6901" w:rsidRDefault="00EB7BE1" w:rsidP="00EB7BE1">
      <w:pPr>
        <w:numPr>
          <w:ilvl w:val="0"/>
          <w:numId w:val="14"/>
        </w:numPr>
        <w:spacing w:after="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>Náklady na pohonné hmoty „</w:t>
      </w:r>
      <w:r w:rsidR="003422F1" w:rsidRPr="00AC6901">
        <w:rPr>
          <w:rFonts w:ascii="Calibri" w:hAnsi="Calibri" w:cs="Calibri"/>
          <w:b/>
          <w:sz w:val="24"/>
          <w:szCs w:val="24"/>
        </w:rPr>
        <w:t>P</w:t>
      </w:r>
      <w:r w:rsidRPr="00AC6901">
        <w:rPr>
          <w:rFonts w:ascii="Calibri" w:hAnsi="Calibri" w:cs="Calibri"/>
          <w:b/>
          <w:sz w:val="24"/>
          <w:szCs w:val="24"/>
        </w:rPr>
        <w:t>“</w:t>
      </w:r>
      <w:r w:rsidRPr="00AC6901">
        <w:rPr>
          <w:rFonts w:ascii="Calibri" w:hAnsi="Calibri" w:cs="Calibri"/>
          <w:sz w:val="24"/>
          <w:szCs w:val="24"/>
        </w:rPr>
        <w:t xml:space="preserve"> jsou náklady na pohonné hmoty pro provozovaný typ vozidla a jsou závislé na skutečném provozu (spotřebě) vozidel.</w:t>
      </w:r>
    </w:p>
    <w:p w14:paraId="5764CDCF" w14:textId="3EC9A8B7" w:rsidR="00EB7BE1" w:rsidRPr="00AC6901" w:rsidRDefault="003422F1" w:rsidP="00EB7BE1">
      <w:pPr>
        <w:numPr>
          <w:ilvl w:val="0"/>
          <w:numId w:val="14"/>
        </w:numPr>
        <w:spacing w:after="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>Náklady na mzdy řidičů</w:t>
      </w:r>
      <w:r w:rsidR="00EB7BE1" w:rsidRPr="00AC6901">
        <w:rPr>
          <w:rFonts w:ascii="Calibri" w:hAnsi="Calibri" w:cs="Calibri"/>
          <w:b/>
          <w:sz w:val="24"/>
          <w:szCs w:val="24"/>
        </w:rPr>
        <w:t xml:space="preserve"> „</w:t>
      </w:r>
      <w:r w:rsidR="00C5225F" w:rsidRPr="00AC6901">
        <w:rPr>
          <w:rFonts w:ascii="Calibri" w:hAnsi="Calibri" w:cs="Calibri"/>
          <w:b/>
          <w:sz w:val="24"/>
          <w:szCs w:val="24"/>
        </w:rPr>
        <w:t>M</w:t>
      </w:r>
      <w:r w:rsidRPr="00AC6901">
        <w:rPr>
          <w:rFonts w:ascii="Calibri" w:hAnsi="Calibri" w:cs="Calibri"/>
          <w:b/>
          <w:sz w:val="24"/>
          <w:szCs w:val="24"/>
          <w:vertAlign w:val="subscript"/>
        </w:rPr>
        <w:t>VAR</w:t>
      </w:r>
      <w:r w:rsidR="00EB7BE1" w:rsidRPr="00AC6901">
        <w:rPr>
          <w:rFonts w:ascii="Calibri" w:hAnsi="Calibri" w:cs="Calibri"/>
          <w:b/>
          <w:sz w:val="24"/>
          <w:szCs w:val="24"/>
        </w:rPr>
        <w:t>“</w:t>
      </w:r>
      <w:r w:rsidR="00EB7BE1" w:rsidRPr="00AC6901">
        <w:rPr>
          <w:rFonts w:ascii="Calibri" w:hAnsi="Calibri" w:cs="Calibri"/>
          <w:sz w:val="24"/>
          <w:szCs w:val="24"/>
        </w:rPr>
        <w:t xml:space="preserve"> jsou závislé na dopravním výkonu; obsahují náklady na přímý výkon práce řidičů, související náklady na sociální zabezpečení a zdravotní pojištění, cestovné.</w:t>
      </w:r>
    </w:p>
    <w:p w14:paraId="513866F3" w14:textId="77777777" w:rsidR="00EB7BE1" w:rsidRPr="00AC6901" w:rsidRDefault="00EB7BE1" w:rsidP="00EB7BE1">
      <w:pPr>
        <w:numPr>
          <w:ilvl w:val="0"/>
          <w:numId w:val="14"/>
        </w:numPr>
        <w:spacing w:after="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>Ostatní variabilní náklady</w:t>
      </w:r>
      <w:r w:rsidRPr="00AC6901">
        <w:rPr>
          <w:rFonts w:ascii="Calibri" w:hAnsi="Calibri" w:cs="Calibri"/>
          <w:sz w:val="24"/>
          <w:szCs w:val="24"/>
        </w:rPr>
        <w:t xml:space="preserve"> „</w:t>
      </w:r>
      <w:r w:rsidRPr="00AC6901">
        <w:rPr>
          <w:rFonts w:ascii="Calibri" w:hAnsi="Calibri" w:cs="Calibri"/>
          <w:b/>
          <w:sz w:val="24"/>
          <w:szCs w:val="24"/>
        </w:rPr>
        <w:t xml:space="preserve">O“, </w:t>
      </w:r>
      <w:r w:rsidRPr="00AC6901">
        <w:rPr>
          <w:rFonts w:ascii="Calibri" w:hAnsi="Calibri" w:cs="Calibri"/>
          <w:sz w:val="24"/>
          <w:szCs w:val="24"/>
        </w:rPr>
        <w:t xml:space="preserve">jsou závislé na dopravním výkonu a obsahují především náklady na opravy a údržbu vozidel, přímý materiál (pneumatiky) a energie. </w:t>
      </w:r>
    </w:p>
    <w:p w14:paraId="0FC5DD78" w14:textId="77777777" w:rsidR="003422F1" w:rsidRPr="00AC6901" w:rsidRDefault="003422F1" w:rsidP="003422F1">
      <w:pPr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</w:p>
    <w:p w14:paraId="4E435EF8" w14:textId="24F0CE8D" w:rsidR="00EB7BE1" w:rsidRPr="00AC6901" w:rsidRDefault="00EB7BE1" w:rsidP="003422F1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 xml:space="preserve">Fixní </w:t>
      </w:r>
      <w:r w:rsidR="003422F1" w:rsidRPr="00AC6901">
        <w:rPr>
          <w:rFonts w:ascii="Calibri" w:hAnsi="Calibri" w:cs="Calibri"/>
          <w:b/>
          <w:sz w:val="24"/>
          <w:szCs w:val="24"/>
        </w:rPr>
        <w:t>náklady</w:t>
      </w:r>
      <w:r w:rsidRPr="00AC6901">
        <w:rPr>
          <w:rFonts w:ascii="Calibri" w:hAnsi="Calibri" w:cs="Calibri"/>
          <w:sz w:val="24"/>
          <w:szCs w:val="24"/>
        </w:rPr>
        <w:t xml:space="preserve"> „</w:t>
      </w:r>
      <w:r w:rsidRPr="00AC6901">
        <w:rPr>
          <w:rFonts w:ascii="Calibri" w:hAnsi="Calibri" w:cs="Calibri"/>
          <w:b/>
          <w:sz w:val="24"/>
          <w:szCs w:val="24"/>
        </w:rPr>
        <w:t>F“</w:t>
      </w:r>
      <w:r w:rsidRPr="00AC6901">
        <w:rPr>
          <w:rFonts w:ascii="Calibri" w:hAnsi="Calibri" w:cs="Calibri"/>
          <w:sz w:val="24"/>
          <w:szCs w:val="24"/>
        </w:rPr>
        <w:t xml:space="preserve"> obsahuje fixní náklady na provoz</w:t>
      </w:r>
      <w:r w:rsidR="003422F1" w:rsidRPr="00AC6901">
        <w:rPr>
          <w:rFonts w:ascii="Calibri" w:hAnsi="Calibri" w:cs="Calibri"/>
          <w:sz w:val="24"/>
          <w:szCs w:val="24"/>
        </w:rPr>
        <w:t xml:space="preserve"> a pořízení</w:t>
      </w:r>
      <w:r w:rsidRPr="00AC6901">
        <w:rPr>
          <w:rFonts w:ascii="Calibri" w:hAnsi="Calibri" w:cs="Calibri"/>
          <w:sz w:val="24"/>
          <w:szCs w:val="24"/>
        </w:rPr>
        <w:t xml:space="preserve"> vozidel a ostatní náklady. Fixní </w:t>
      </w:r>
      <w:r w:rsidR="0062394D" w:rsidRPr="00AC6901">
        <w:rPr>
          <w:rFonts w:ascii="Calibri" w:hAnsi="Calibri" w:cs="Calibri"/>
          <w:sz w:val="24"/>
          <w:szCs w:val="24"/>
        </w:rPr>
        <w:t>náklady</w:t>
      </w:r>
      <w:r w:rsidRPr="00AC6901">
        <w:rPr>
          <w:rFonts w:ascii="Calibri" w:hAnsi="Calibri" w:cs="Calibri"/>
          <w:sz w:val="24"/>
          <w:szCs w:val="24"/>
        </w:rPr>
        <w:t xml:space="preserve"> se dělí na</w:t>
      </w:r>
      <w:r w:rsidR="003422F1" w:rsidRPr="00AC6901">
        <w:rPr>
          <w:rFonts w:ascii="Calibri" w:hAnsi="Calibri" w:cs="Calibri"/>
          <w:sz w:val="24"/>
          <w:szCs w:val="24"/>
        </w:rPr>
        <w:t xml:space="preserve"> mzdové náklady fixní</w:t>
      </w:r>
      <w:r w:rsidR="003422F1" w:rsidRPr="00AC6901">
        <w:rPr>
          <w:rFonts w:ascii="Calibri" w:hAnsi="Calibri" w:cs="Calibri"/>
          <w:b/>
          <w:bCs/>
          <w:sz w:val="24"/>
          <w:szCs w:val="24"/>
        </w:rPr>
        <w:t xml:space="preserve"> M</w:t>
      </w:r>
      <w:r w:rsidR="003422F1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</w:t>
      </w:r>
      <w:r w:rsidR="003422F1" w:rsidRPr="00AC6901">
        <w:rPr>
          <w:rFonts w:ascii="Calibri" w:hAnsi="Calibri" w:cs="Calibri"/>
          <w:sz w:val="24"/>
          <w:szCs w:val="24"/>
        </w:rPr>
        <w:t xml:space="preserve">, </w:t>
      </w:r>
      <w:r w:rsidRPr="00AC6901">
        <w:rPr>
          <w:rFonts w:ascii="Calibri" w:hAnsi="Calibri" w:cs="Calibri"/>
          <w:bCs/>
          <w:sz w:val="24"/>
          <w:szCs w:val="24"/>
        </w:rPr>
        <w:t>náklady spojené s pořízením vozidel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b/>
          <w:sz w:val="24"/>
          <w:szCs w:val="24"/>
        </w:rPr>
        <w:t>B</w:t>
      </w:r>
      <w:r w:rsidR="003422F1" w:rsidRPr="00AC6901">
        <w:rPr>
          <w:rFonts w:ascii="Calibri" w:hAnsi="Calibri" w:cs="Calibri"/>
          <w:bCs/>
          <w:sz w:val="24"/>
          <w:szCs w:val="24"/>
        </w:rPr>
        <w:t xml:space="preserve">, náklady na pojištění vozidel </w:t>
      </w:r>
      <w:r w:rsidR="003422F1" w:rsidRPr="00AC6901">
        <w:rPr>
          <w:rFonts w:ascii="Calibri" w:hAnsi="Calibri" w:cs="Calibri"/>
          <w:b/>
          <w:sz w:val="24"/>
          <w:szCs w:val="24"/>
        </w:rPr>
        <w:t>Z</w:t>
      </w:r>
      <w:r w:rsidR="00F41F32"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a </w:t>
      </w:r>
      <w:r w:rsidR="003422F1" w:rsidRPr="00AC6901">
        <w:rPr>
          <w:rFonts w:ascii="Calibri" w:hAnsi="Calibri" w:cs="Calibri"/>
          <w:sz w:val="24"/>
          <w:szCs w:val="24"/>
        </w:rPr>
        <w:t>r</w:t>
      </w:r>
      <w:r w:rsidRPr="00AC6901">
        <w:rPr>
          <w:rFonts w:ascii="Calibri" w:hAnsi="Calibri" w:cs="Calibri"/>
          <w:sz w:val="24"/>
          <w:szCs w:val="24"/>
        </w:rPr>
        <w:t>eži</w:t>
      </w:r>
      <w:r w:rsidR="003422F1" w:rsidRPr="00AC6901">
        <w:rPr>
          <w:rFonts w:ascii="Calibri" w:hAnsi="Calibri" w:cs="Calibri"/>
          <w:sz w:val="24"/>
          <w:szCs w:val="24"/>
        </w:rPr>
        <w:t>jní náklady a zisk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b/>
          <w:sz w:val="24"/>
          <w:szCs w:val="24"/>
        </w:rPr>
        <w:t>R</w:t>
      </w:r>
      <w:r w:rsidR="003422F1" w:rsidRPr="00AC6901">
        <w:rPr>
          <w:rFonts w:ascii="Calibri" w:hAnsi="Calibri" w:cs="Calibri"/>
          <w:bCs/>
          <w:sz w:val="24"/>
          <w:szCs w:val="24"/>
        </w:rPr>
        <w:t>.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62394D" w:rsidRPr="00AC6901">
        <w:rPr>
          <w:rFonts w:ascii="Calibri" w:hAnsi="Calibri" w:cs="Calibri"/>
          <w:sz w:val="24"/>
          <w:szCs w:val="24"/>
        </w:rPr>
        <w:t>Fixní náklady jsou uváděny ve tvaru Kč za období.</w:t>
      </w:r>
    </w:p>
    <w:p w14:paraId="028A86C2" w14:textId="383D743E" w:rsidR="00F41F32" w:rsidRPr="00AC6901" w:rsidRDefault="00F41F32" w:rsidP="00EB7BE1">
      <w:pPr>
        <w:numPr>
          <w:ilvl w:val="0"/>
          <w:numId w:val="15"/>
        </w:numPr>
        <w:spacing w:after="200" w:line="240" w:lineRule="auto"/>
        <w:ind w:left="1134" w:hanging="283"/>
        <w:jc w:val="both"/>
        <w:rPr>
          <w:rFonts w:ascii="Calibri" w:hAnsi="Calibri" w:cs="Calibri"/>
          <w:bCs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 xml:space="preserve">Mzdové náklady fixní </w:t>
      </w:r>
      <w:r w:rsidR="003422F1" w:rsidRPr="00AC6901">
        <w:rPr>
          <w:rFonts w:ascii="Calibri" w:hAnsi="Calibri" w:cs="Calibri"/>
          <w:b/>
          <w:sz w:val="24"/>
          <w:szCs w:val="24"/>
        </w:rPr>
        <w:t>„</w:t>
      </w:r>
      <w:r w:rsidRPr="00AC6901">
        <w:rPr>
          <w:rFonts w:ascii="Calibri" w:hAnsi="Calibri" w:cs="Calibri"/>
          <w:b/>
          <w:sz w:val="24"/>
          <w:szCs w:val="24"/>
        </w:rPr>
        <w:t>M</w:t>
      </w:r>
      <w:r w:rsidRPr="00AC6901">
        <w:rPr>
          <w:rFonts w:ascii="Calibri" w:hAnsi="Calibri" w:cs="Calibri"/>
          <w:b/>
          <w:sz w:val="24"/>
          <w:szCs w:val="24"/>
          <w:vertAlign w:val="subscript"/>
        </w:rPr>
        <w:t>FIX</w:t>
      </w:r>
      <w:r w:rsidR="003422F1" w:rsidRPr="00AC6901">
        <w:rPr>
          <w:rFonts w:ascii="Calibri" w:hAnsi="Calibri" w:cs="Calibri"/>
          <w:b/>
          <w:sz w:val="24"/>
          <w:szCs w:val="24"/>
        </w:rPr>
        <w:t>“</w:t>
      </w:r>
      <w:r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bCs/>
          <w:sz w:val="24"/>
          <w:szCs w:val="24"/>
        </w:rPr>
        <w:t>jsou náklady mzdy technickohospodářských pracovníků plně řídících autobusovou dopravu a ostatních zaměstnanců zabezpečujících provoz autobusové dopravy (provozní mistři a dispečeři</w:t>
      </w:r>
      <w:r w:rsidR="003422F1" w:rsidRPr="00AC6901">
        <w:rPr>
          <w:rFonts w:ascii="Calibri" w:hAnsi="Calibri" w:cs="Calibri"/>
          <w:bCs/>
          <w:sz w:val="24"/>
          <w:szCs w:val="24"/>
        </w:rPr>
        <w:t xml:space="preserve">) </w:t>
      </w:r>
      <w:r w:rsidRPr="00AC6901">
        <w:rPr>
          <w:rFonts w:ascii="Calibri" w:hAnsi="Calibri" w:cs="Calibri"/>
          <w:bCs/>
          <w:sz w:val="24"/>
          <w:szCs w:val="24"/>
        </w:rPr>
        <w:t xml:space="preserve">a související náklady na sociální zabezpečení a zdravotní pojištění za období. </w:t>
      </w:r>
      <w:bookmarkStart w:id="1" w:name="_Hlk197641860"/>
      <w:r w:rsidRPr="00AC6901">
        <w:rPr>
          <w:rFonts w:ascii="Calibri" w:hAnsi="Calibri" w:cs="Calibri"/>
          <w:bCs/>
          <w:sz w:val="24"/>
          <w:szCs w:val="24"/>
        </w:rPr>
        <w:t>Zde nemají být zahrnuty mzdy režijních a dalších pracovníků,</w:t>
      </w:r>
      <w:r w:rsidR="003422F1" w:rsidRPr="00AC6901">
        <w:rPr>
          <w:rFonts w:ascii="Calibri" w:hAnsi="Calibri" w:cs="Calibri"/>
          <w:bCs/>
          <w:sz w:val="24"/>
          <w:szCs w:val="24"/>
        </w:rPr>
        <w:t xml:space="preserve"> které</w:t>
      </w:r>
      <w:r w:rsidRPr="00AC6901">
        <w:rPr>
          <w:rFonts w:ascii="Calibri" w:hAnsi="Calibri" w:cs="Calibri"/>
          <w:bCs/>
          <w:sz w:val="24"/>
          <w:szCs w:val="24"/>
        </w:rPr>
        <w:t xml:space="preserve"> mají být zahrnuty v položce </w:t>
      </w:r>
      <w:r w:rsidR="003422F1" w:rsidRPr="00AC6901">
        <w:rPr>
          <w:rFonts w:ascii="Calibri" w:hAnsi="Calibri" w:cs="Calibri"/>
          <w:bCs/>
          <w:sz w:val="24"/>
          <w:szCs w:val="24"/>
        </w:rPr>
        <w:t>r</w:t>
      </w:r>
      <w:r w:rsidRPr="00AC6901">
        <w:rPr>
          <w:rFonts w:ascii="Calibri" w:hAnsi="Calibri" w:cs="Calibri"/>
          <w:bCs/>
          <w:sz w:val="24"/>
          <w:szCs w:val="24"/>
        </w:rPr>
        <w:t xml:space="preserve">ežijní náklady a </w:t>
      </w:r>
      <w:r w:rsidR="003422F1" w:rsidRPr="00AC6901">
        <w:rPr>
          <w:rFonts w:ascii="Calibri" w:hAnsi="Calibri" w:cs="Calibri"/>
          <w:bCs/>
          <w:sz w:val="24"/>
          <w:szCs w:val="24"/>
        </w:rPr>
        <w:t>zisk</w:t>
      </w:r>
      <w:r w:rsidRPr="00AC6901">
        <w:rPr>
          <w:rFonts w:ascii="Calibri" w:hAnsi="Calibri" w:cs="Calibri"/>
          <w:bCs/>
          <w:sz w:val="24"/>
          <w:szCs w:val="24"/>
        </w:rPr>
        <w:t xml:space="preserve"> </w:t>
      </w:r>
      <w:r w:rsidR="003422F1" w:rsidRPr="00AC6901">
        <w:rPr>
          <w:rFonts w:ascii="Calibri" w:hAnsi="Calibri" w:cs="Calibri"/>
          <w:bCs/>
          <w:sz w:val="24"/>
          <w:szCs w:val="24"/>
        </w:rPr>
        <w:t>„</w:t>
      </w:r>
      <w:r w:rsidRPr="00AC6901">
        <w:rPr>
          <w:rFonts w:ascii="Calibri" w:hAnsi="Calibri" w:cs="Calibri"/>
          <w:bCs/>
          <w:sz w:val="24"/>
          <w:szCs w:val="24"/>
        </w:rPr>
        <w:t>R</w:t>
      </w:r>
      <w:r w:rsidR="003422F1" w:rsidRPr="00AC6901">
        <w:rPr>
          <w:rFonts w:ascii="Calibri" w:hAnsi="Calibri" w:cs="Calibri"/>
          <w:bCs/>
          <w:sz w:val="24"/>
          <w:szCs w:val="24"/>
        </w:rPr>
        <w:t>“</w:t>
      </w:r>
      <w:r w:rsidRPr="00AC6901">
        <w:rPr>
          <w:rFonts w:ascii="Calibri" w:hAnsi="Calibri" w:cs="Calibri"/>
          <w:bCs/>
          <w:sz w:val="24"/>
          <w:szCs w:val="24"/>
        </w:rPr>
        <w:t>.</w:t>
      </w:r>
      <w:bookmarkEnd w:id="1"/>
    </w:p>
    <w:p w14:paraId="38079F4B" w14:textId="57FCCB6F" w:rsidR="00EB7BE1" w:rsidRPr="00AC6901" w:rsidRDefault="00EB7BE1" w:rsidP="00EB7BE1">
      <w:pPr>
        <w:numPr>
          <w:ilvl w:val="0"/>
          <w:numId w:val="15"/>
        </w:numPr>
        <w:spacing w:after="20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sz w:val="24"/>
          <w:szCs w:val="24"/>
        </w:rPr>
        <w:t xml:space="preserve">Náklady na pořízení vozidel „B“ </w:t>
      </w:r>
      <w:bookmarkStart w:id="2" w:name="_Hlk197641898"/>
      <w:r w:rsidRPr="00AC6901">
        <w:rPr>
          <w:rFonts w:ascii="Calibri" w:hAnsi="Calibri" w:cs="Calibri"/>
          <w:sz w:val="24"/>
          <w:szCs w:val="24"/>
        </w:rPr>
        <w:t>představují náklady</w:t>
      </w:r>
      <w:r w:rsidRPr="00AC6901">
        <w:rPr>
          <w:rFonts w:ascii="Calibri" w:hAnsi="Calibri" w:cs="Calibri"/>
          <w:b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spojené s pořízením vozidel a obsahují odpisy vozidel, případně náklady na jejich pronájem</w:t>
      </w:r>
      <w:r w:rsidR="00DD4602" w:rsidRPr="00AC6901">
        <w:rPr>
          <w:rFonts w:ascii="Calibri" w:hAnsi="Calibri" w:cs="Calibri"/>
          <w:sz w:val="24"/>
          <w:szCs w:val="24"/>
        </w:rPr>
        <w:t>,</w:t>
      </w:r>
      <w:r w:rsidR="003422F1" w:rsidRPr="00AC6901">
        <w:rPr>
          <w:rFonts w:ascii="Calibri" w:hAnsi="Calibri" w:cs="Calibri"/>
          <w:sz w:val="24"/>
          <w:szCs w:val="24"/>
        </w:rPr>
        <w:t xml:space="preserve"> leasing za období.</w:t>
      </w:r>
      <w:r w:rsidR="00DD4602" w:rsidRPr="00AC6901">
        <w:rPr>
          <w:rFonts w:ascii="Calibri" w:hAnsi="Calibri" w:cs="Calibri"/>
          <w:sz w:val="24"/>
          <w:szCs w:val="24"/>
        </w:rPr>
        <w:t xml:space="preserve"> Jedná se o součet nákladů na pořízení jednotlivých typů vozidel B</w:t>
      </w:r>
      <w:r w:rsidR="00DD4602" w:rsidRPr="00AC6901">
        <w:rPr>
          <w:rFonts w:ascii="Calibri" w:hAnsi="Calibri" w:cs="Calibri"/>
          <w:sz w:val="24"/>
          <w:szCs w:val="24"/>
          <w:vertAlign w:val="subscript"/>
        </w:rPr>
        <w:t>D</w:t>
      </w:r>
      <w:r w:rsidR="00DD4602" w:rsidRPr="00AC6901">
        <w:rPr>
          <w:rFonts w:ascii="Calibri" w:hAnsi="Calibri" w:cs="Calibri"/>
          <w:sz w:val="24"/>
          <w:szCs w:val="24"/>
        </w:rPr>
        <w:t>, B</w:t>
      </w:r>
      <w:r w:rsidR="00DD4602" w:rsidRPr="00AC6901">
        <w:rPr>
          <w:rFonts w:ascii="Calibri" w:hAnsi="Calibri" w:cs="Calibri"/>
          <w:sz w:val="24"/>
          <w:szCs w:val="24"/>
          <w:vertAlign w:val="subscript"/>
        </w:rPr>
        <w:t>CNG</w:t>
      </w:r>
      <w:r w:rsidR="00DD4602" w:rsidRPr="00AC6901">
        <w:rPr>
          <w:rFonts w:ascii="Calibri" w:hAnsi="Calibri" w:cs="Calibri"/>
          <w:sz w:val="24"/>
          <w:szCs w:val="24"/>
        </w:rPr>
        <w:t xml:space="preserve"> a B</w:t>
      </w:r>
      <w:r w:rsidR="00DD4602" w:rsidRPr="00AC6901">
        <w:rPr>
          <w:rFonts w:ascii="Calibri" w:hAnsi="Calibri" w:cs="Calibri"/>
          <w:sz w:val="24"/>
          <w:szCs w:val="24"/>
          <w:vertAlign w:val="subscript"/>
        </w:rPr>
        <w:t>E</w:t>
      </w:r>
      <w:r w:rsidR="00DD4602" w:rsidRPr="00AC6901">
        <w:rPr>
          <w:rFonts w:ascii="Calibri" w:hAnsi="Calibri" w:cs="Calibri"/>
          <w:sz w:val="24"/>
          <w:szCs w:val="24"/>
        </w:rPr>
        <w:t xml:space="preserve"> za období.</w:t>
      </w:r>
      <w:bookmarkEnd w:id="2"/>
    </w:p>
    <w:p w14:paraId="0957D7B3" w14:textId="4530BB7B" w:rsidR="003422F1" w:rsidRPr="00AC6901" w:rsidRDefault="003422F1" w:rsidP="00EB7BE1">
      <w:pPr>
        <w:numPr>
          <w:ilvl w:val="0"/>
          <w:numId w:val="15"/>
        </w:numPr>
        <w:spacing w:after="20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bookmarkStart w:id="3" w:name="_Hlk197642016"/>
      <w:r w:rsidRPr="00AC6901">
        <w:rPr>
          <w:rFonts w:ascii="Calibri" w:hAnsi="Calibri" w:cs="Calibri"/>
          <w:b/>
          <w:sz w:val="24"/>
          <w:szCs w:val="24"/>
        </w:rPr>
        <w:t xml:space="preserve">Náklady na pojištění vozidel „Z“ </w:t>
      </w:r>
      <w:r w:rsidRPr="00AC6901">
        <w:rPr>
          <w:rFonts w:ascii="Calibri" w:hAnsi="Calibri" w:cs="Calibri"/>
          <w:sz w:val="24"/>
          <w:szCs w:val="24"/>
        </w:rPr>
        <w:t>představují náklady na zákonné a havarijní pojištění za období</w:t>
      </w:r>
      <w:r w:rsidR="0062394D" w:rsidRPr="00AC6901">
        <w:rPr>
          <w:rFonts w:ascii="Calibri" w:hAnsi="Calibri" w:cs="Calibri"/>
          <w:sz w:val="24"/>
          <w:szCs w:val="24"/>
        </w:rPr>
        <w:t>.</w:t>
      </w:r>
    </w:p>
    <w:bookmarkEnd w:id="3"/>
    <w:p w14:paraId="1776D0A6" w14:textId="10519606" w:rsidR="00EB7BE1" w:rsidRPr="00AC6901" w:rsidRDefault="0062394D" w:rsidP="00EB7BE1">
      <w:pPr>
        <w:numPr>
          <w:ilvl w:val="0"/>
          <w:numId w:val="15"/>
        </w:numPr>
        <w:spacing w:after="200" w:line="240" w:lineRule="auto"/>
        <w:ind w:left="1134" w:hanging="283"/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Režijní náklady a zisk „R“</w:t>
      </w:r>
      <w:r w:rsidR="00EB7BE1"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představují náklady </w:t>
      </w:r>
      <w:r w:rsidR="00EB7BE1" w:rsidRPr="00AC6901">
        <w:rPr>
          <w:rFonts w:ascii="Calibri" w:hAnsi="Calibri" w:cs="Calibri"/>
          <w:sz w:val="24"/>
          <w:szCs w:val="24"/>
        </w:rPr>
        <w:t>na zajištění organizace dopravy, vedení firmy a správu jejího majetku, náklady na pravidelné garanční a technické kontroly, náklady na denní ošetření a kontrolu vozidel včetně souvisejících mzdových nákladů technických a dopravních specialistů</w:t>
      </w:r>
      <w:r w:rsidR="00285A6D" w:rsidRPr="00AC6901">
        <w:rPr>
          <w:rFonts w:ascii="Calibri" w:hAnsi="Calibri" w:cs="Calibri"/>
          <w:sz w:val="24"/>
          <w:szCs w:val="24"/>
        </w:rPr>
        <w:t>,</w:t>
      </w:r>
      <w:r w:rsidR="00EB7BE1" w:rsidRPr="00AC6901">
        <w:rPr>
          <w:rFonts w:ascii="Calibri" w:hAnsi="Calibri" w:cs="Calibri"/>
          <w:sz w:val="24"/>
          <w:szCs w:val="24"/>
        </w:rPr>
        <w:t xml:space="preserve"> příslušného sociálního zabezpečení a zdravotního pojištění apod., náklady výše nezařazené, ostatní služby</w:t>
      </w:r>
      <w:r w:rsidRPr="00AC6901">
        <w:rPr>
          <w:rFonts w:ascii="Calibri" w:hAnsi="Calibri" w:cs="Calibri"/>
          <w:sz w:val="24"/>
          <w:szCs w:val="24"/>
        </w:rPr>
        <w:t xml:space="preserve">, </w:t>
      </w:r>
      <w:r w:rsidR="00EB7BE1" w:rsidRPr="00AC6901">
        <w:rPr>
          <w:rFonts w:ascii="Calibri" w:hAnsi="Calibri" w:cs="Calibri"/>
          <w:sz w:val="24"/>
          <w:szCs w:val="24"/>
        </w:rPr>
        <w:t>správní režii</w:t>
      </w:r>
      <w:r w:rsidRPr="00AC6901">
        <w:rPr>
          <w:rFonts w:ascii="Calibri" w:hAnsi="Calibri" w:cs="Calibri"/>
          <w:sz w:val="24"/>
          <w:szCs w:val="24"/>
        </w:rPr>
        <w:t xml:space="preserve"> a zisk </w:t>
      </w:r>
      <w:r w:rsidR="00EB7BE1" w:rsidRPr="00AC6901">
        <w:rPr>
          <w:rFonts w:ascii="Calibri" w:hAnsi="Calibri" w:cs="Calibri"/>
          <w:sz w:val="24"/>
          <w:szCs w:val="24"/>
        </w:rPr>
        <w:t>dodavatele</w:t>
      </w:r>
      <w:r w:rsidR="00D333A9" w:rsidRPr="00AC6901">
        <w:rPr>
          <w:rFonts w:ascii="Calibri" w:hAnsi="Calibri" w:cs="Calibri"/>
          <w:sz w:val="24"/>
          <w:szCs w:val="24"/>
        </w:rPr>
        <w:t xml:space="preserve"> za období</w:t>
      </w:r>
      <w:r w:rsidR="00EB7BE1" w:rsidRPr="00AC6901">
        <w:rPr>
          <w:rFonts w:ascii="Calibri" w:hAnsi="Calibri" w:cs="Calibri"/>
          <w:sz w:val="24"/>
          <w:szCs w:val="24"/>
        </w:rPr>
        <w:t>.</w:t>
      </w:r>
    </w:p>
    <w:p w14:paraId="442F1FF6" w14:textId="77777777" w:rsidR="00EB7BE1" w:rsidRPr="00AC6901" w:rsidRDefault="00EB7BE1" w:rsidP="0062394D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Nabídková cena musí obsahovat veškeré nutné náklady k řádné realizaci služeb, včetně všech nákladů souvisejících (poplatky, vedlejší náklady např. na nezbytné nákupy doplňků, obecný vývoj cen, zvýšené náklady vyplývající z obchodních podmínek apod.) dle příslušných i souvisejících právních předpisů. </w:t>
      </w:r>
    </w:p>
    <w:p w14:paraId="4E73347B" w14:textId="77777777" w:rsidR="00EB7BE1" w:rsidRPr="00AC6901" w:rsidRDefault="00EB7BE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Povinností účastníka související s oceněním požadovaných služeb je zejména dodržet obsahovou náplň technické specifikace, standardů kvality a požadovaný objem dopravního výkonu.</w:t>
      </w:r>
    </w:p>
    <w:p w14:paraId="0D2B152A" w14:textId="039B4B22" w:rsidR="00EB7BE1" w:rsidRPr="00AC6901" w:rsidRDefault="00EB7BE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Prokáže-li se v budoucnu, že ocenění účastníka neobsahuje všechny činnosti nebo dílčí práce a služby, které byly obsahem technické specifikace nebo zadávací dokumentace, má se vždy za to, že práce a služby definované těmito položkami jsou zahrnuty v ceně ostatních </w:t>
      </w:r>
      <w:r w:rsidR="00327BA2" w:rsidRPr="00AC6901">
        <w:rPr>
          <w:rFonts w:ascii="Calibri" w:hAnsi="Calibri" w:cs="Calibri"/>
          <w:sz w:val="24"/>
          <w:szCs w:val="24"/>
        </w:rPr>
        <w:t>nákladů</w:t>
      </w:r>
      <w:r w:rsidR="00D333A9" w:rsidRPr="00AC6901">
        <w:rPr>
          <w:rFonts w:ascii="Calibri" w:hAnsi="Calibri" w:cs="Calibri"/>
          <w:sz w:val="24"/>
          <w:szCs w:val="24"/>
        </w:rPr>
        <w:t xml:space="preserve"> (položka Režijní náklady na zisk)</w:t>
      </w:r>
      <w:r w:rsidR="00327BA2"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v rámci nabídkové ceny účastníka.</w:t>
      </w:r>
    </w:p>
    <w:p w14:paraId="1345BEE7" w14:textId="77777777" w:rsidR="00EB7BE1" w:rsidRPr="00AC6901" w:rsidRDefault="00EB7BE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Jednotlivé ceny a výši jednotlivých nákladových položek lze měnit pouze na základě skutečností výslovně připuštěných v Zadávací dokumentaci a ve Smlouvě a jejich přílohách. </w:t>
      </w:r>
    </w:p>
    <w:p w14:paraId="1D829022" w14:textId="71D01674" w:rsidR="00E608E9" w:rsidRPr="00AC6901" w:rsidRDefault="00E608E9" w:rsidP="002358BE">
      <w:pPr>
        <w:pStyle w:val="Odstavecseseznamem"/>
        <w:numPr>
          <w:ilvl w:val="0"/>
          <w:numId w:val="27"/>
        </w:numPr>
        <w:jc w:val="both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 xml:space="preserve">PRAVIDLA PRO MOŽNÉ ÚPRAVY CENY DOPRAVNÍHO VÝKONU V PRŮBĚHU PLNĚNÍ PŘEDMĚTU VEŘEJNÉ ZAKÁZKY. </w:t>
      </w:r>
    </w:p>
    <w:p w14:paraId="34E02CE9" w14:textId="3C5DD097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Cena dopravního výkonu </w:t>
      </w:r>
      <w:r w:rsidR="008E487C" w:rsidRPr="00AC6901">
        <w:rPr>
          <w:rFonts w:ascii="Calibri" w:hAnsi="Calibri" w:cs="Calibri"/>
          <w:sz w:val="24"/>
          <w:szCs w:val="24"/>
        </w:rPr>
        <w:t>C</w:t>
      </w:r>
      <w:r w:rsidR="008E487C"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8E487C" w:rsidRPr="00AC6901">
        <w:rPr>
          <w:rFonts w:ascii="Calibri" w:hAnsi="Calibri" w:cs="Calibri"/>
          <w:sz w:val="24"/>
          <w:szCs w:val="24"/>
        </w:rPr>
        <w:t xml:space="preserve">je </w:t>
      </w:r>
      <w:r w:rsidRPr="00AC6901">
        <w:rPr>
          <w:rFonts w:ascii="Calibri" w:hAnsi="Calibri" w:cs="Calibri"/>
          <w:sz w:val="24"/>
          <w:szCs w:val="24"/>
        </w:rPr>
        <w:t>výchozí cenou dopravního výkonu, která bude dále upravována s ohledem na prokazatelné změny cen vstupů a změny v rozsahu zajišťované dopravní obslužnosti podle dále uvedených pravidel.</w:t>
      </w:r>
    </w:p>
    <w:p w14:paraId="6C383965" w14:textId="55107FA9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</w:t>
      </w:r>
      <w:bookmarkStart w:id="4" w:name="_Hlk197606690"/>
      <w:r w:rsidRPr="00AC6901">
        <w:rPr>
          <w:rFonts w:ascii="Calibri" w:hAnsi="Calibri" w:cs="Calibri"/>
          <w:sz w:val="24"/>
          <w:szCs w:val="24"/>
        </w:rPr>
        <w:t xml:space="preserve">byla stanovena výchozí referenční cena motorové nafty ve výši </w:t>
      </w:r>
      <w:bookmarkEnd w:id="4"/>
      <w:r w:rsidR="008E487C" w:rsidRPr="00AC6901">
        <w:rPr>
          <w:rFonts w:ascii="Calibri" w:hAnsi="Calibri" w:cs="Calibri"/>
          <w:b/>
          <w:bCs/>
          <w:sz w:val="24"/>
          <w:szCs w:val="24"/>
        </w:rPr>
        <w:t>36,48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Kč/l </w:t>
      </w:r>
      <w:r w:rsidR="009F0146" w:rsidRPr="00AC6901">
        <w:rPr>
          <w:rFonts w:ascii="Calibri" w:hAnsi="Calibri" w:cs="Calibri"/>
          <w:b/>
          <w:bCs/>
          <w:sz w:val="24"/>
          <w:szCs w:val="24"/>
        </w:rPr>
        <w:t xml:space="preserve">vč. DPH </w:t>
      </w:r>
      <w:r w:rsidRPr="00AC6901">
        <w:rPr>
          <w:rFonts w:ascii="Calibri" w:hAnsi="Calibri" w:cs="Calibri"/>
          <w:sz w:val="24"/>
          <w:szCs w:val="24"/>
        </w:rPr>
        <w:t>(aritmetický průměr za rok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E714BA" w:rsidRPr="00AC6901">
        <w:rPr>
          <w:rStyle w:val="Znakapoznpodarou"/>
          <w:rFonts w:ascii="Calibri" w:hAnsi="Calibri" w:cs="Calibri"/>
          <w:sz w:val="24"/>
          <w:szCs w:val="24"/>
        </w:rPr>
        <w:footnoteReference w:id="1"/>
      </w:r>
    </w:p>
    <w:p w14:paraId="43FED4F9" w14:textId="34FB7E17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byla stanovena výchozí referenční cena CNG (Kč/kg) bez DPH v PID ve výši </w:t>
      </w:r>
      <w:r w:rsidR="009F0146" w:rsidRPr="00AC6901">
        <w:rPr>
          <w:rFonts w:ascii="Calibri" w:hAnsi="Calibri" w:cs="Calibri"/>
          <w:b/>
          <w:bCs/>
          <w:sz w:val="24"/>
          <w:szCs w:val="24"/>
        </w:rPr>
        <w:t>30,01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Kč/kg bez DPH </w:t>
      </w:r>
      <w:r w:rsidRPr="00AC6901">
        <w:rPr>
          <w:rFonts w:ascii="Calibri" w:hAnsi="Calibri" w:cs="Calibri"/>
          <w:sz w:val="24"/>
          <w:szCs w:val="24"/>
        </w:rPr>
        <w:t>(aritmetický průměr za rok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E714BA" w:rsidRPr="00AC6901">
        <w:rPr>
          <w:rStyle w:val="Znakapoznpodarou"/>
          <w:rFonts w:ascii="Calibri" w:hAnsi="Calibri" w:cs="Calibri"/>
          <w:sz w:val="24"/>
          <w:szCs w:val="24"/>
        </w:rPr>
        <w:footnoteReference w:id="2"/>
      </w:r>
    </w:p>
    <w:p w14:paraId="223D22E9" w14:textId="558B19F6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</w:t>
      </w:r>
      <w:r w:rsidR="009F0146" w:rsidRPr="00AC6901">
        <w:rPr>
          <w:rFonts w:ascii="Calibri" w:hAnsi="Calibri" w:cs="Calibri"/>
          <w:sz w:val="24"/>
          <w:szCs w:val="24"/>
        </w:rPr>
        <w:t xml:space="preserve">byla stanovena výchozí referenční cena elektřiny ve výši </w:t>
      </w:r>
      <w:r w:rsidR="009F0146" w:rsidRPr="00AC6901">
        <w:rPr>
          <w:rFonts w:ascii="Calibri" w:hAnsi="Calibri" w:cs="Calibri"/>
          <w:b/>
          <w:bCs/>
          <w:sz w:val="24"/>
          <w:szCs w:val="24"/>
        </w:rPr>
        <w:t>7,85 Kč/kWh vč. DPH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(aritmetický průměr za rok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9F0146" w:rsidRPr="00AC6901">
        <w:rPr>
          <w:rStyle w:val="Znakapoznpodarou"/>
          <w:rFonts w:ascii="Calibri" w:hAnsi="Calibri" w:cs="Calibri"/>
          <w:sz w:val="24"/>
          <w:szCs w:val="24"/>
        </w:rPr>
        <w:footnoteReference w:id="3"/>
      </w:r>
    </w:p>
    <w:p w14:paraId="1E70FEF1" w14:textId="5B0E021B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byla stanovena výchozí referenční </w:t>
      </w:r>
      <w:r w:rsidR="000B3507" w:rsidRPr="00AC6901">
        <w:rPr>
          <w:rFonts w:ascii="Calibri" w:hAnsi="Calibri" w:cs="Calibri"/>
          <w:sz w:val="24"/>
          <w:szCs w:val="24"/>
        </w:rPr>
        <w:t xml:space="preserve">průměrná hrubá </w:t>
      </w:r>
      <w:r w:rsidRPr="00AC6901">
        <w:rPr>
          <w:rFonts w:ascii="Calibri" w:hAnsi="Calibri" w:cs="Calibri"/>
          <w:sz w:val="24"/>
          <w:szCs w:val="24"/>
        </w:rPr>
        <w:t xml:space="preserve">měsíční mzda v ČR </w:t>
      </w:r>
      <w:r w:rsidR="000B3507" w:rsidRPr="00AC6901">
        <w:rPr>
          <w:rFonts w:ascii="Calibri" w:hAnsi="Calibri" w:cs="Calibri"/>
          <w:sz w:val="24"/>
          <w:szCs w:val="24"/>
        </w:rPr>
        <w:t xml:space="preserve">v odvětví Doprava a skladování </w:t>
      </w:r>
      <w:r w:rsidRPr="00AC6901">
        <w:rPr>
          <w:rFonts w:ascii="Calibri" w:hAnsi="Calibri" w:cs="Calibri"/>
          <w:sz w:val="24"/>
          <w:szCs w:val="24"/>
        </w:rPr>
        <w:t xml:space="preserve">ve výši </w:t>
      </w:r>
      <w:r w:rsidR="000B3507" w:rsidRPr="00AC6901">
        <w:rPr>
          <w:rFonts w:ascii="Calibri" w:hAnsi="Calibri" w:cs="Calibri"/>
          <w:b/>
          <w:bCs/>
          <w:sz w:val="24"/>
          <w:szCs w:val="24"/>
        </w:rPr>
        <w:t>42 166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Kč </w:t>
      </w:r>
      <w:r w:rsidRPr="00AC6901">
        <w:rPr>
          <w:rFonts w:ascii="Calibri" w:hAnsi="Calibri" w:cs="Calibri"/>
          <w:sz w:val="24"/>
          <w:szCs w:val="24"/>
        </w:rPr>
        <w:t xml:space="preserve">(hodnota </w:t>
      </w:r>
      <w:r w:rsidR="000B3507" w:rsidRPr="00AC6901">
        <w:rPr>
          <w:rFonts w:ascii="Calibri" w:hAnsi="Calibri" w:cs="Calibri"/>
          <w:sz w:val="24"/>
          <w:szCs w:val="24"/>
        </w:rPr>
        <w:t>za rok</w:t>
      </w:r>
      <w:r w:rsidRPr="00AC6901">
        <w:rPr>
          <w:rFonts w:ascii="Calibri" w:hAnsi="Calibri" w:cs="Calibri"/>
          <w:sz w:val="24"/>
          <w:szCs w:val="24"/>
        </w:rPr>
        <w:t xml:space="preserve">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E714BA" w:rsidRPr="00AC6901">
        <w:rPr>
          <w:rStyle w:val="Znakapoznpodarou"/>
          <w:rFonts w:ascii="Calibri" w:hAnsi="Calibri" w:cs="Calibri"/>
          <w:sz w:val="24"/>
          <w:szCs w:val="24"/>
        </w:rPr>
        <w:footnoteReference w:id="4"/>
      </w:r>
    </w:p>
    <w:p w14:paraId="10DEE444" w14:textId="6C93790C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Objednatelem byl stanoven výchozí referenční bazický index spotřebitelských cen ve výši </w:t>
      </w:r>
      <w:r w:rsidR="00A2228D" w:rsidRPr="00AC6901">
        <w:rPr>
          <w:rFonts w:ascii="Calibri" w:hAnsi="Calibri" w:cs="Calibri"/>
          <w:b/>
          <w:bCs/>
          <w:sz w:val="24"/>
          <w:szCs w:val="24"/>
        </w:rPr>
        <w:t>151,4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(hodnota za rok 202</w:t>
      </w:r>
      <w:r w:rsidR="00F41F32" w:rsidRPr="00AC6901">
        <w:rPr>
          <w:rFonts w:ascii="Calibri" w:hAnsi="Calibri" w:cs="Calibri"/>
          <w:sz w:val="24"/>
          <w:szCs w:val="24"/>
        </w:rPr>
        <w:t>4</w:t>
      </w:r>
      <w:r w:rsidRPr="00AC6901">
        <w:rPr>
          <w:rFonts w:ascii="Calibri" w:hAnsi="Calibri" w:cs="Calibri"/>
          <w:sz w:val="24"/>
          <w:szCs w:val="24"/>
        </w:rPr>
        <w:t>)</w:t>
      </w:r>
      <w:r w:rsidR="00E714BA" w:rsidRPr="00AC6901">
        <w:rPr>
          <w:rStyle w:val="Znakapoznpodarou"/>
          <w:rFonts w:ascii="Calibri" w:hAnsi="Calibri" w:cs="Calibri"/>
          <w:sz w:val="24"/>
          <w:szCs w:val="24"/>
        </w:rPr>
        <w:footnoteReference w:id="5"/>
      </w:r>
    </w:p>
    <w:p w14:paraId="1B1A8B37" w14:textId="5487ADE2" w:rsidR="00D9524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Indexace</w:t>
      </w:r>
      <w:r w:rsidR="00BD3EDF" w:rsidRPr="002358BE">
        <w:rPr>
          <w:rFonts w:ascii="Calibri" w:hAnsi="Calibri" w:cs="Calibri"/>
          <w:b/>
          <w:bCs/>
          <w:sz w:val="24"/>
          <w:szCs w:val="24"/>
        </w:rPr>
        <w:t xml:space="preserve"> C</w:t>
      </w:r>
      <w:r w:rsidR="00BD3EDF"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DV</w:t>
      </w:r>
      <w:r w:rsidR="00BD3EDF"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b/>
          <w:bCs/>
          <w:sz w:val="24"/>
          <w:szCs w:val="24"/>
        </w:rPr>
        <w:t>dle odst. 2.1</w:t>
      </w:r>
      <w:r w:rsidRPr="00AC6901">
        <w:rPr>
          <w:rFonts w:ascii="Calibri" w:hAnsi="Calibri" w:cs="Calibri"/>
          <w:sz w:val="24"/>
          <w:szCs w:val="24"/>
        </w:rPr>
        <w:t xml:space="preserve"> (Indexace C</w:t>
      </w:r>
      <w:r w:rsidR="00533486"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</w:t>
      </w:r>
      <w:r w:rsidR="00533486" w:rsidRPr="00AC6901">
        <w:rPr>
          <w:rFonts w:ascii="Calibri" w:hAnsi="Calibri" w:cs="Calibri"/>
          <w:sz w:val="24"/>
          <w:szCs w:val="24"/>
        </w:rPr>
        <w:t>e</w:t>
      </w:r>
      <w:r w:rsidRPr="00AC6901">
        <w:rPr>
          <w:rFonts w:ascii="Calibri" w:hAnsi="Calibri" w:cs="Calibri"/>
          <w:sz w:val="24"/>
          <w:szCs w:val="24"/>
        </w:rPr>
        <w:t xml:space="preserve"> sjednanému datu) těchto pravidel bude, není-li dále stanoveno jinak, provedena jedenkrát ročně vždy v měsíci prosinci příslušného kalendářního roku dle pravidel uvedených v další části textu na základě údajů zjištěných poslední pracovní den měsíce listopadu příslušného kalendářního roku, a to s účinností od 1.1. následujícího kalendářního roku.</w:t>
      </w:r>
    </w:p>
    <w:p w14:paraId="3C253E16" w14:textId="77777777" w:rsidR="00BD3EDF" w:rsidRPr="00AC6901" w:rsidRDefault="00BD3EDF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První indexace dle odst. 2.1</w:t>
      </w:r>
      <w:r w:rsidRPr="00AC6901">
        <w:rPr>
          <w:rFonts w:ascii="Calibri" w:hAnsi="Calibri" w:cs="Calibri"/>
          <w:sz w:val="24"/>
          <w:szCs w:val="24"/>
        </w:rPr>
        <w:t xml:space="preserve">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 sjednanému datu) těchto pravidel bude provedena s účinností od 1.1.2026 a to případně i zpětně v případě, kdy by zahájení provozu nastalo po tomto datu. Obdobně bude indexace ceny dopravního výkonu dle odst. 2.1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 sjednanému datu) těchto pravidel provedena s účinností od 1.1.2027 a dále vždy s účinností od 1.1. každého následujícího kalendářního roku.</w:t>
      </w:r>
    </w:p>
    <w:p w14:paraId="241BCC48" w14:textId="6BA3F90B" w:rsidR="00D9524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Indexace C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DV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BD3EDF" w:rsidRPr="002358BE">
        <w:rPr>
          <w:rFonts w:ascii="Calibri" w:hAnsi="Calibri" w:cs="Calibri"/>
          <w:b/>
          <w:bCs/>
          <w:sz w:val="24"/>
          <w:szCs w:val="24"/>
        </w:rPr>
        <w:t>dle odst. 2.1.1</w:t>
      </w:r>
      <w:r w:rsidR="00BD3EDF" w:rsidRPr="00AC6901">
        <w:rPr>
          <w:rFonts w:ascii="Calibri" w:hAnsi="Calibri" w:cs="Calibri"/>
          <w:sz w:val="24"/>
          <w:szCs w:val="24"/>
        </w:rPr>
        <w:t xml:space="preserve"> (Indexace C</w:t>
      </w:r>
      <w:r w:rsidR="00BD3EDF"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="00BD3EDF" w:rsidRPr="00AC6901">
        <w:rPr>
          <w:rFonts w:ascii="Calibri" w:hAnsi="Calibri" w:cs="Calibri"/>
          <w:sz w:val="24"/>
          <w:szCs w:val="24"/>
        </w:rPr>
        <w:t xml:space="preserve"> při změně ceny pohonných hmot) </w:t>
      </w:r>
      <w:r w:rsidRPr="00AC6901">
        <w:rPr>
          <w:rFonts w:ascii="Calibri" w:hAnsi="Calibri" w:cs="Calibri"/>
          <w:sz w:val="24"/>
          <w:szCs w:val="24"/>
        </w:rPr>
        <w:t xml:space="preserve">bude provedena </w:t>
      </w:r>
      <w:r w:rsidR="00BD3EDF" w:rsidRPr="00AC6901">
        <w:rPr>
          <w:rFonts w:ascii="Calibri" w:hAnsi="Calibri" w:cs="Calibri"/>
          <w:sz w:val="24"/>
          <w:szCs w:val="24"/>
        </w:rPr>
        <w:t>vždy v posledním měsíci kalendářního čtvrtletí</w:t>
      </w:r>
      <w:r w:rsidR="00B026D1" w:rsidRPr="00AC6901">
        <w:rPr>
          <w:rFonts w:ascii="Calibri" w:hAnsi="Calibri" w:cs="Calibri"/>
          <w:sz w:val="24"/>
          <w:szCs w:val="24"/>
        </w:rPr>
        <w:t xml:space="preserve"> na základě hodnot z předcházejících 3 měsíců</w:t>
      </w:r>
      <w:r w:rsidR="00BD3EDF" w:rsidRPr="00AC6901">
        <w:rPr>
          <w:rFonts w:ascii="Calibri" w:hAnsi="Calibri" w:cs="Calibri"/>
          <w:sz w:val="24"/>
          <w:szCs w:val="24"/>
        </w:rPr>
        <w:t xml:space="preserve"> s</w:t>
      </w:r>
      <w:r w:rsidRPr="00AC6901">
        <w:rPr>
          <w:rFonts w:ascii="Calibri" w:hAnsi="Calibri" w:cs="Calibri"/>
          <w:sz w:val="24"/>
          <w:szCs w:val="24"/>
        </w:rPr>
        <w:t xml:space="preserve"> účinností od 1. dne </w:t>
      </w:r>
      <w:r w:rsidR="00BD3EDF" w:rsidRPr="00AC6901">
        <w:rPr>
          <w:rFonts w:ascii="Calibri" w:hAnsi="Calibri" w:cs="Calibri"/>
          <w:sz w:val="24"/>
          <w:szCs w:val="24"/>
        </w:rPr>
        <w:t xml:space="preserve">následujícího </w:t>
      </w:r>
      <w:r w:rsidRPr="00AC6901">
        <w:rPr>
          <w:rFonts w:ascii="Calibri" w:hAnsi="Calibri" w:cs="Calibri"/>
          <w:sz w:val="24"/>
          <w:szCs w:val="24"/>
        </w:rPr>
        <w:t xml:space="preserve">kalendářního </w:t>
      </w:r>
      <w:r w:rsidR="00BD3EDF" w:rsidRPr="00AC6901">
        <w:rPr>
          <w:rFonts w:ascii="Calibri" w:hAnsi="Calibri" w:cs="Calibri"/>
          <w:sz w:val="24"/>
          <w:szCs w:val="24"/>
        </w:rPr>
        <w:t xml:space="preserve">čtvrtletí </w:t>
      </w:r>
      <w:r w:rsidRPr="00AC6901">
        <w:rPr>
          <w:rFonts w:ascii="Calibri" w:hAnsi="Calibri" w:cs="Calibri"/>
          <w:sz w:val="24"/>
          <w:szCs w:val="24"/>
        </w:rPr>
        <w:t xml:space="preserve">(např. indexace bude provedena v </w:t>
      </w:r>
      <w:r w:rsidR="00BD3EDF" w:rsidRPr="00AC6901">
        <w:rPr>
          <w:rFonts w:ascii="Calibri" w:hAnsi="Calibri" w:cs="Calibri"/>
          <w:sz w:val="24"/>
          <w:szCs w:val="24"/>
        </w:rPr>
        <w:t>červnu</w:t>
      </w:r>
      <w:r w:rsidRPr="00AC6901">
        <w:rPr>
          <w:rFonts w:ascii="Calibri" w:hAnsi="Calibri" w:cs="Calibri"/>
          <w:sz w:val="24"/>
          <w:szCs w:val="24"/>
        </w:rPr>
        <w:t xml:space="preserve"> s účinností od 1. </w:t>
      </w:r>
      <w:r w:rsidR="00BD3EDF" w:rsidRPr="00AC6901">
        <w:rPr>
          <w:rFonts w:ascii="Calibri" w:hAnsi="Calibri" w:cs="Calibri"/>
          <w:sz w:val="24"/>
          <w:szCs w:val="24"/>
        </w:rPr>
        <w:t>července</w:t>
      </w:r>
      <w:r w:rsidR="00B026D1" w:rsidRPr="00AC6901">
        <w:rPr>
          <w:rFonts w:ascii="Calibri" w:hAnsi="Calibri" w:cs="Calibri"/>
          <w:sz w:val="24"/>
          <w:szCs w:val="24"/>
        </w:rPr>
        <w:t xml:space="preserve"> na základě hodnot z měsíců březen, duben a květen</w:t>
      </w:r>
      <w:r w:rsidRPr="00AC6901">
        <w:rPr>
          <w:rFonts w:ascii="Calibri" w:hAnsi="Calibri" w:cs="Calibri"/>
          <w:sz w:val="24"/>
          <w:szCs w:val="24"/>
        </w:rPr>
        <w:t xml:space="preserve">) vždy po zveřejnění všech údajů rozhodných pro indexaci ceny pohonných hmot (např. pokud bude </w:t>
      </w:r>
      <w:r w:rsidR="00BD3EDF" w:rsidRPr="00AC6901">
        <w:rPr>
          <w:rFonts w:ascii="Calibri" w:hAnsi="Calibri" w:cs="Calibri"/>
          <w:sz w:val="24"/>
          <w:szCs w:val="24"/>
        </w:rPr>
        <w:t xml:space="preserve">dopravce </w:t>
      </w:r>
      <w:r w:rsidRPr="00AC6901">
        <w:rPr>
          <w:rFonts w:ascii="Calibri" w:hAnsi="Calibri" w:cs="Calibri"/>
          <w:sz w:val="24"/>
          <w:szCs w:val="24"/>
        </w:rPr>
        <w:t>disponovat dieselovými vozidly a vozidly na CNG, tak po zveřejnění cen motorové nafty a cen CNG dle pravidel popsaných níže); indexace může být provedena i se zpětnou účinností tak, aby byla indexace účinná od 1. dne kalendářního čtvrtletí, a to zejména</w:t>
      </w:r>
      <w:r w:rsidR="00BD3EDF" w:rsidRPr="00AC6901">
        <w:rPr>
          <w:rFonts w:ascii="Calibri" w:hAnsi="Calibri" w:cs="Calibri"/>
          <w:sz w:val="24"/>
          <w:szCs w:val="24"/>
        </w:rPr>
        <w:t>,</w:t>
      </w:r>
      <w:r w:rsidRPr="00AC6901">
        <w:rPr>
          <w:rFonts w:ascii="Calibri" w:hAnsi="Calibri" w:cs="Calibri"/>
          <w:sz w:val="24"/>
          <w:szCs w:val="24"/>
        </w:rPr>
        <w:t xml:space="preserve"> když nebylo možné provést indexaci včas z toho důvodu, že nebyly s dostatečným předstihem před provedením indexace zveřejněny údaje rozhodné pro indexaci ceny pohonných hmot. </w:t>
      </w:r>
    </w:p>
    <w:p w14:paraId="0550933B" w14:textId="454EBA26" w:rsidR="00E608E9" w:rsidRPr="00AC6901" w:rsidRDefault="00E76E6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Indexace dle odst. 2.1.1</w:t>
      </w:r>
      <w:r w:rsidRPr="00AC6901">
        <w:rPr>
          <w:rFonts w:ascii="Calibri" w:hAnsi="Calibri" w:cs="Calibri"/>
          <w:sz w:val="24"/>
          <w:szCs w:val="24"/>
        </w:rPr>
        <w:t xml:space="preserve">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při změně ceny pohonných hmot) těchto pravidel bude provedena vždy s účinností od 1.1., 1.4., 1.7. a 1.10. každého kalendářního roku. </w:t>
      </w:r>
      <w:r w:rsidR="0077768F" w:rsidRPr="00AC6901">
        <w:rPr>
          <w:rFonts w:ascii="Calibri" w:hAnsi="Calibri" w:cs="Calibri"/>
          <w:sz w:val="24"/>
          <w:szCs w:val="24"/>
        </w:rPr>
        <w:t>První</w:t>
      </w:r>
      <w:r w:rsidR="00E608E9" w:rsidRPr="00AC6901">
        <w:rPr>
          <w:rFonts w:ascii="Calibri" w:hAnsi="Calibri" w:cs="Calibri"/>
          <w:sz w:val="24"/>
          <w:szCs w:val="24"/>
        </w:rPr>
        <w:t xml:space="preserve"> indexace </w:t>
      </w:r>
      <w:r w:rsidRPr="00AC6901">
        <w:rPr>
          <w:rFonts w:ascii="Calibri" w:hAnsi="Calibri" w:cs="Calibri"/>
          <w:sz w:val="24"/>
          <w:szCs w:val="24"/>
        </w:rPr>
        <w:t>b</w:t>
      </w:r>
      <w:r w:rsidR="00CE7E67" w:rsidRPr="00AC6901">
        <w:rPr>
          <w:rFonts w:ascii="Calibri" w:hAnsi="Calibri" w:cs="Calibri"/>
          <w:sz w:val="24"/>
          <w:szCs w:val="24"/>
        </w:rPr>
        <w:t>ude provedena</w:t>
      </w:r>
      <w:r w:rsidR="00E608E9" w:rsidRPr="00AC6901">
        <w:rPr>
          <w:rFonts w:ascii="Calibri" w:hAnsi="Calibri" w:cs="Calibri"/>
          <w:sz w:val="24"/>
          <w:szCs w:val="24"/>
        </w:rPr>
        <w:t xml:space="preserve"> s účinností od 1.</w:t>
      </w:r>
      <w:r w:rsidR="0077768F" w:rsidRPr="00AC6901">
        <w:rPr>
          <w:rFonts w:ascii="Calibri" w:hAnsi="Calibri" w:cs="Calibri"/>
          <w:sz w:val="24"/>
          <w:szCs w:val="24"/>
        </w:rPr>
        <w:t>1</w:t>
      </w:r>
      <w:r w:rsidR="00E608E9" w:rsidRPr="00AC6901">
        <w:rPr>
          <w:rFonts w:ascii="Calibri" w:hAnsi="Calibri" w:cs="Calibri"/>
          <w:sz w:val="24"/>
          <w:szCs w:val="24"/>
        </w:rPr>
        <w:t>.202</w:t>
      </w:r>
      <w:r w:rsidR="00BD3EDF" w:rsidRPr="00AC6901">
        <w:rPr>
          <w:rFonts w:ascii="Calibri" w:hAnsi="Calibri" w:cs="Calibri"/>
          <w:sz w:val="24"/>
          <w:szCs w:val="24"/>
        </w:rPr>
        <w:t>6</w:t>
      </w:r>
      <w:r w:rsidR="00E608E9" w:rsidRPr="00AC6901">
        <w:rPr>
          <w:rFonts w:ascii="Calibri" w:hAnsi="Calibri" w:cs="Calibri"/>
          <w:sz w:val="24"/>
          <w:szCs w:val="24"/>
        </w:rPr>
        <w:t>, a to případně i zpětně v případě, kdy by zahájení provozu nastalo po tomto datu.</w:t>
      </w:r>
    </w:p>
    <w:p w14:paraId="7F2CDFD9" w14:textId="733F6B60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Aktualizace ceny dopravního výkonu dle odst. 2.2 (Aktualizace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v případě změn zadání dopravní služby) těchto pravidel bude provedena vždy k datu účinnosti změny dopravního zadání (zahájení provozu, mimořádná změna jízdních řádů nebo jiná mimořádná změna dle smlouvy)</w:t>
      </w:r>
      <w:r w:rsidR="006406EE" w:rsidRPr="00AC6901">
        <w:rPr>
          <w:rFonts w:ascii="Calibri" w:hAnsi="Calibri" w:cs="Calibri"/>
          <w:sz w:val="24"/>
          <w:szCs w:val="24"/>
        </w:rPr>
        <w:t xml:space="preserve"> v případě, že dojde ke změně skladby vozového parku</w:t>
      </w:r>
      <w:r w:rsidR="00F15865" w:rsidRPr="00AC6901">
        <w:rPr>
          <w:rFonts w:ascii="Calibri" w:hAnsi="Calibri" w:cs="Calibri"/>
          <w:sz w:val="24"/>
          <w:szCs w:val="24"/>
        </w:rPr>
        <w:t xml:space="preserve"> nebo k zásadní změně rozsahu objednávaného dopravního výkonu.</w:t>
      </w:r>
    </w:p>
    <w:p w14:paraId="47449E19" w14:textId="77777777" w:rsidR="00986C6A" w:rsidRPr="00AC6901" w:rsidRDefault="00986C6A" w:rsidP="00E608E9">
      <w:pPr>
        <w:rPr>
          <w:rFonts w:ascii="Calibri" w:hAnsi="Calibri" w:cs="Calibri"/>
          <w:sz w:val="24"/>
          <w:szCs w:val="24"/>
        </w:rPr>
      </w:pPr>
    </w:p>
    <w:p w14:paraId="7794887B" w14:textId="1EA33AE5" w:rsidR="00E608E9" w:rsidRPr="00AC6901" w:rsidRDefault="00E608E9" w:rsidP="002358BE">
      <w:pPr>
        <w:pStyle w:val="Odstavecseseznamem"/>
        <w:numPr>
          <w:ilvl w:val="1"/>
          <w:numId w:val="27"/>
        </w:numPr>
        <w:ind w:left="426" w:hanging="426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Indexace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k sjednanému datu </w:t>
      </w:r>
    </w:p>
    <w:p w14:paraId="1844D23E" w14:textId="33CE44CE" w:rsidR="00E608E9" w:rsidRPr="00AC6901" w:rsidRDefault="00E608E9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Výchozí cena</w:t>
      </w:r>
      <w:r w:rsidR="0093258A" w:rsidRPr="00AC6901">
        <w:rPr>
          <w:rFonts w:ascii="Calibri" w:hAnsi="Calibri" w:cs="Calibri"/>
          <w:sz w:val="24"/>
          <w:szCs w:val="24"/>
        </w:rPr>
        <w:t xml:space="preserve"> dopravního výkonu C</w:t>
      </w:r>
      <w:r w:rsidR="0093258A"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bude indexována podle následujícího </w:t>
      </w:r>
      <w:r w:rsidR="0093258A" w:rsidRPr="00AC6901">
        <w:rPr>
          <w:rFonts w:ascii="Calibri" w:hAnsi="Calibri" w:cs="Calibri"/>
          <w:sz w:val="24"/>
          <w:szCs w:val="24"/>
        </w:rPr>
        <w:t>vzorce</w:t>
      </w:r>
      <w:r w:rsidRPr="00AC6901">
        <w:rPr>
          <w:rFonts w:ascii="Calibri" w:hAnsi="Calibri" w:cs="Calibri"/>
          <w:sz w:val="24"/>
          <w:szCs w:val="24"/>
        </w:rPr>
        <w:t xml:space="preserve">: </w:t>
      </w:r>
    </w:p>
    <w:p w14:paraId="6BEE5DB9" w14:textId="4EA714F5" w:rsidR="00630CEC" w:rsidRPr="00AC6901" w:rsidRDefault="00000000" w:rsidP="00630CEC">
      <w:pPr>
        <w:ind w:firstLine="708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DV1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VAR1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FIX1</m:t>
                  </m:r>
                </m:sub>
              </m:sSub>
              <m:r>
                <w:rPr>
                  <w:rFonts w:ascii="Cambria Math" w:hAnsi="Cambria Math" w:cs="Calibri"/>
                  <w:sz w:val="24"/>
                  <w:szCs w:val="24"/>
                </w:rPr>
                <m:t>+B+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V1</m:t>
                  </m:r>
                </m:sub>
              </m:sSub>
            </m:den>
          </m:f>
        </m:oMath>
      </m:oMathPara>
    </w:p>
    <w:p w14:paraId="328E7C0B" w14:textId="07EACA84" w:rsidR="00630CEC" w:rsidRPr="00AC6901" w:rsidRDefault="00AF1D67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</w:t>
      </w:r>
      <w:r w:rsidR="00630CEC" w:rsidRPr="00AC6901">
        <w:rPr>
          <w:rFonts w:ascii="Calibri" w:hAnsi="Calibri" w:cs="Calibri"/>
          <w:sz w:val="24"/>
          <w:szCs w:val="24"/>
        </w:rPr>
        <w:t xml:space="preserve">de </w:t>
      </w:r>
    </w:p>
    <w:p w14:paraId="1F3972F6" w14:textId="69D4776D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C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DV1</w:t>
      </w:r>
      <w:r w:rsidR="00AF1D67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cena dopravního výkonu po započtení všech změn v dopravním zadání a vlivů cenových vstupů zaokrouhlená na 2 desetinná místa [Kč/km] </w:t>
      </w:r>
    </w:p>
    <w:p w14:paraId="79FC0D59" w14:textId="0D980BC6" w:rsidR="00630CEC" w:rsidRPr="00AC6901" w:rsidRDefault="00AF1D67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P</w:t>
      </w:r>
      <w:r w:rsidR="00630CEC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="00630CEC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30CEC" w:rsidRPr="00AC6901">
        <w:rPr>
          <w:rFonts w:ascii="Calibri" w:hAnsi="Calibri" w:cs="Calibri"/>
          <w:sz w:val="24"/>
          <w:szCs w:val="24"/>
        </w:rPr>
        <w:t xml:space="preserve">je nová výše nákladů na pohonné hmoty [Kč/km]  </w:t>
      </w:r>
    </w:p>
    <w:p w14:paraId="55990232" w14:textId="77777777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O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ostatních variabilních nákladů [Kč/km] </w:t>
      </w:r>
    </w:p>
    <w:p w14:paraId="69F62389" w14:textId="77777777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VAR1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mzdových nákladů na řidiče [Kč/km] </w:t>
      </w:r>
    </w:p>
    <w:p w14:paraId="22BE23C6" w14:textId="3A114F8B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mzdových nákladů </w:t>
      </w:r>
      <w:r w:rsidR="00AF1D67" w:rsidRPr="00AC6901">
        <w:rPr>
          <w:rFonts w:ascii="Calibri" w:hAnsi="Calibri" w:cs="Calibri"/>
          <w:sz w:val="24"/>
          <w:szCs w:val="24"/>
        </w:rPr>
        <w:t>fixních</w:t>
      </w:r>
      <w:r w:rsidRPr="00AC6901">
        <w:rPr>
          <w:rFonts w:ascii="Calibri" w:hAnsi="Calibri" w:cs="Calibri"/>
          <w:sz w:val="24"/>
          <w:szCs w:val="24"/>
        </w:rPr>
        <w:t xml:space="preserve"> [Kč] </w:t>
      </w:r>
    </w:p>
    <w:p w14:paraId="6E156B94" w14:textId="14EF84D5" w:rsidR="00AF1D67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B </w:t>
      </w:r>
      <w:r w:rsidRPr="00AC6901">
        <w:rPr>
          <w:rFonts w:ascii="Calibri" w:hAnsi="Calibri" w:cs="Calibri"/>
          <w:sz w:val="24"/>
          <w:szCs w:val="24"/>
        </w:rPr>
        <w:t>j</w:t>
      </w:r>
      <w:r w:rsidR="00AF1D67" w:rsidRPr="00AC6901">
        <w:rPr>
          <w:rFonts w:ascii="Calibri" w:hAnsi="Calibri" w:cs="Calibri"/>
          <w:sz w:val="24"/>
          <w:szCs w:val="24"/>
        </w:rPr>
        <w:t xml:space="preserve">sou </w:t>
      </w:r>
      <w:r w:rsidR="005F0579" w:rsidRPr="00AC6901">
        <w:rPr>
          <w:rFonts w:ascii="Calibri" w:hAnsi="Calibri" w:cs="Calibri"/>
          <w:sz w:val="24"/>
          <w:szCs w:val="24"/>
        </w:rPr>
        <w:t xml:space="preserve">výchozí </w:t>
      </w:r>
      <w:r w:rsidR="00AF1D67" w:rsidRPr="00AC6901">
        <w:rPr>
          <w:rFonts w:ascii="Calibri" w:hAnsi="Calibri" w:cs="Calibri"/>
          <w:sz w:val="24"/>
          <w:szCs w:val="24"/>
        </w:rPr>
        <w:t>náklady na pořízení vozidel</w:t>
      </w:r>
      <w:r w:rsidRPr="00AC6901">
        <w:rPr>
          <w:rFonts w:ascii="Calibri" w:hAnsi="Calibri" w:cs="Calibri"/>
          <w:sz w:val="24"/>
          <w:szCs w:val="24"/>
        </w:rPr>
        <w:t xml:space="preserve"> [Kč]</w:t>
      </w:r>
    </w:p>
    <w:p w14:paraId="736F3712" w14:textId="78E8B138" w:rsidR="00630CEC" w:rsidRPr="00AC6901" w:rsidRDefault="00AF1D67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Z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sz w:val="24"/>
          <w:szCs w:val="24"/>
        </w:rPr>
        <w:t xml:space="preserve"> je nová výše nákladů na pojištění vozidel</w:t>
      </w:r>
      <w:r w:rsidR="00630CEC" w:rsidRPr="00AC6901">
        <w:rPr>
          <w:rFonts w:ascii="Calibri" w:hAnsi="Calibri" w:cs="Calibri"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[Kč]</w:t>
      </w:r>
    </w:p>
    <w:p w14:paraId="0CA0AD12" w14:textId="4D74EE34" w:rsidR="00630CEC" w:rsidRPr="00AC6901" w:rsidRDefault="00630CEC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R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režijních nákladů a </w:t>
      </w:r>
      <w:r w:rsidR="00AF1D67" w:rsidRPr="00AC6901">
        <w:rPr>
          <w:rFonts w:ascii="Calibri" w:hAnsi="Calibri" w:cs="Calibri"/>
          <w:sz w:val="24"/>
          <w:szCs w:val="24"/>
        </w:rPr>
        <w:t>zisku</w:t>
      </w:r>
      <w:r w:rsidRPr="00AC6901">
        <w:rPr>
          <w:rFonts w:ascii="Calibri" w:hAnsi="Calibri" w:cs="Calibri"/>
          <w:sz w:val="24"/>
          <w:szCs w:val="24"/>
        </w:rPr>
        <w:t xml:space="preserve"> dopravce [Kč] </w:t>
      </w:r>
    </w:p>
    <w:p w14:paraId="0B1C4503" w14:textId="773658CC" w:rsidR="00630CEC" w:rsidRPr="00AC6901" w:rsidRDefault="00AF1D67" w:rsidP="00630CEC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D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</w:t>
      </w:r>
      <w:r w:rsidR="002709EB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</w:t>
      </w:r>
      <w:r w:rsidR="002709EB" w:rsidRPr="00AC6901">
        <w:rPr>
          <w:rFonts w:ascii="Calibri" w:hAnsi="Calibri" w:cs="Calibri"/>
          <w:sz w:val="24"/>
          <w:szCs w:val="24"/>
        </w:rPr>
        <w:t>nová výše</w:t>
      </w:r>
      <w:r w:rsidRPr="00AC6901">
        <w:rPr>
          <w:rFonts w:ascii="Calibri" w:hAnsi="Calibri" w:cs="Calibri"/>
          <w:sz w:val="24"/>
          <w:szCs w:val="24"/>
        </w:rPr>
        <w:t xml:space="preserve"> objednan</w:t>
      </w:r>
      <w:r w:rsidR="002709EB" w:rsidRPr="00AC6901">
        <w:rPr>
          <w:rFonts w:ascii="Calibri" w:hAnsi="Calibri" w:cs="Calibri"/>
          <w:sz w:val="24"/>
          <w:szCs w:val="24"/>
        </w:rPr>
        <w:t>ého</w:t>
      </w:r>
      <w:r w:rsidRPr="00AC6901">
        <w:rPr>
          <w:rFonts w:ascii="Calibri" w:hAnsi="Calibri" w:cs="Calibri"/>
          <w:sz w:val="24"/>
          <w:szCs w:val="24"/>
        </w:rPr>
        <w:t xml:space="preserve"> dopravní</w:t>
      </w:r>
      <w:r w:rsidR="002709EB" w:rsidRPr="00AC6901">
        <w:rPr>
          <w:rFonts w:ascii="Calibri" w:hAnsi="Calibri" w:cs="Calibri"/>
          <w:sz w:val="24"/>
          <w:szCs w:val="24"/>
        </w:rPr>
        <w:t>ho</w:t>
      </w:r>
      <w:r w:rsidRPr="00AC6901">
        <w:rPr>
          <w:rFonts w:ascii="Calibri" w:hAnsi="Calibri" w:cs="Calibri"/>
          <w:sz w:val="24"/>
          <w:szCs w:val="24"/>
        </w:rPr>
        <w:t xml:space="preserve"> výkon</w:t>
      </w:r>
      <w:r w:rsidR="002709EB" w:rsidRPr="00AC6901">
        <w:rPr>
          <w:rFonts w:ascii="Calibri" w:hAnsi="Calibri" w:cs="Calibri"/>
          <w:sz w:val="24"/>
          <w:szCs w:val="24"/>
        </w:rPr>
        <w:t>u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630CEC" w:rsidRPr="00AC6901">
        <w:rPr>
          <w:rFonts w:ascii="Calibri" w:hAnsi="Calibri" w:cs="Calibri"/>
          <w:sz w:val="24"/>
          <w:szCs w:val="24"/>
        </w:rPr>
        <w:t xml:space="preserve">[km] </w:t>
      </w:r>
    </w:p>
    <w:p w14:paraId="21488536" w14:textId="77777777" w:rsidR="00630CEC" w:rsidRPr="00AC6901" w:rsidRDefault="00630CEC" w:rsidP="00E608E9">
      <w:pPr>
        <w:rPr>
          <w:rFonts w:ascii="Calibri" w:hAnsi="Calibri" w:cs="Calibri"/>
          <w:sz w:val="24"/>
          <w:szCs w:val="24"/>
        </w:rPr>
      </w:pPr>
    </w:p>
    <w:p w14:paraId="0FC5BB7B" w14:textId="1EE82237" w:rsidR="008004BE" w:rsidRPr="00AC6901" w:rsidRDefault="008004BE" w:rsidP="002358BE">
      <w:pPr>
        <w:pStyle w:val="Odstavecseseznamem"/>
        <w:numPr>
          <w:ilvl w:val="2"/>
          <w:numId w:val="27"/>
        </w:numPr>
        <w:ind w:left="709" w:hanging="709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Indexace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při změně ceny pohonných hmot</w:t>
      </w:r>
    </w:p>
    <w:p w14:paraId="130A4017" w14:textId="3D9DD3A3" w:rsidR="005F0579" w:rsidRPr="00AC6901" w:rsidRDefault="00000000" w:rsidP="005D4596">
      <w:pPr>
        <w:jc w:val="center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P∙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D</m:t>
                  </m:r>
                </m:sub>
              </m:sSub>
              <m:ctrlPr>
                <w:rPr>
                  <w:rFonts w:ascii="Cambria Math" w:eastAsiaTheme="minorEastAsia" w:hAnsi="Cambria Math" w:cs="Calibri"/>
                  <w:i/>
                  <w:sz w:val="24"/>
                  <w:szCs w:val="24"/>
                </w:rPr>
              </m:ctrlPr>
            </m:e>
          </m:d>
          <m:r>
            <w:rPr>
              <w:rFonts w:ascii="Cambria Math" w:eastAsiaTheme="minorEastAsia" w:hAnsi="Cambria Math" w:cs="Calibri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P∙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CNG</m:t>
                  </m:r>
                </m:sub>
              </m:sSub>
              <m:ctrlPr>
                <w:rPr>
                  <w:rFonts w:ascii="Cambria Math" w:eastAsiaTheme="minorEastAsia" w:hAnsi="Cambria Math" w:cs="Calibri"/>
                  <w:i/>
                  <w:sz w:val="24"/>
                  <w:szCs w:val="24"/>
                </w:rPr>
              </m:ctrlPr>
            </m:e>
          </m:d>
          <m:r>
            <w:rPr>
              <w:rFonts w:ascii="Cambria Math" w:eastAsiaTheme="minorEastAsia" w:hAnsi="Cambria Math" w:cs="Calibri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P∙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Calibri"/>
                      <w:sz w:val="24"/>
                      <w:szCs w:val="24"/>
                    </w:rPr>
                    <m:t>E</m:t>
                  </m:r>
                </m:sub>
              </m:sSub>
              <m:ctrlPr>
                <w:rPr>
                  <w:rFonts w:ascii="Cambria Math" w:eastAsiaTheme="minorEastAsia" w:hAnsi="Cambria Math" w:cs="Calibri"/>
                  <w:i/>
                  <w:sz w:val="24"/>
                  <w:szCs w:val="24"/>
                </w:rPr>
              </m:ctrlPr>
            </m:e>
          </m:d>
        </m:oMath>
      </m:oMathPara>
    </w:p>
    <w:p w14:paraId="43D916C1" w14:textId="53371C5C" w:rsidR="00E608E9" w:rsidRPr="00AC6901" w:rsidRDefault="005F0579" w:rsidP="00E608E9">
      <w:pPr>
        <w:rPr>
          <w:rFonts w:ascii="Calibri" w:hAnsi="Calibri" w:cs="Calibri"/>
          <w:b/>
          <w:bCs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k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de </w:t>
      </w:r>
    </w:p>
    <w:p w14:paraId="7A4AC35A" w14:textId="7D7190F4" w:rsidR="00E608E9" w:rsidRPr="00AC6901" w:rsidRDefault="005F057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P</w:t>
      </w:r>
      <w:r w:rsidR="0034340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>je nová výše nákladů na pohonné hmoty zaokrouhlená na 2 desetinná místa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[Kč/km] </w:t>
      </w:r>
    </w:p>
    <w:p w14:paraId="21353A59" w14:textId="6BBFA956" w:rsidR="00E608E9" w:rsidRPr="00AC6901" w:rsidRDefault="005F057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P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jsou výchozí náklady na pohonné hmoty podle hodnoty uvedené v nabídce dopravce [Kč/km] </w:t>
      </w:r>
    </w:p>
    <w:p w14:paraId="120C3C7B" w14:textId="0AAAF1DF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je </w:t>
      </w:r>
      <w:r w:rsidRPr="00AC6901">
        <w:rPr>
          <w:rFonts w:ascii="Calibri" w:hAnsi="Calibri" w:cs="Calibri"/>
          <w:sz w:val="24"/>
          <w:szCs w:val="24"/>
        </w:rPr>
        <w:t>výchozí</w:t>
      </w:r>
      <w:r w:rsidR="00E608E9" w:rsidRPr="00AC6901">
        <w:rPr>
          <w:rFonts w:ascii="Calibri" w:hAnsi="Calibri" w:cs="Calibri"/>
          <w:sz w:val="24"/>
          <w:szCs w:val="24"/>
        </w:rPr>
        <w:t xml:space="preserve"> počet vozidel</w:t>
      </w:r>
      <w:r w:rsidRPr="00AC6901">
        <w:rPr>
          <w:rFonts w:ascii="Calibri" w:hAnsi="Calibri" w:cs="Calibri"/>
          <w:sz w:val="24"/>
          <w:szCs w:val="24"/>
        </w:rPr>
        <w:t xml:space="preserve"> stanovený</w:t>
      </w:r>
      <w:r w:rsidR="00E608E9" w:rsidRPr="00AC6901">
        <w:rPr>
          <w:rFonts w:ascii="Calibri" w:hAnsi="Calibri" w:cs="Calibri"/>
          <w:sz w:val="24"/>
          <w:szCs w:val="24"/>
        </w:rPr>
        <w:t xml:space="preserve"> v tabulce „</w:t>
      </w:r>
      <w:r w:rsidRPr="00AC6901">
        <w:rPr>
          <w:rFonts w:ascii="Calibri" w:hAnsi="Calibri" w:cs="Calibri"/>
          <w:sz w:val="24"/>
          <w:szCs w:val="24"/>
        </w:rPr>
        <w:t>Struktura a hodnoty nákladů na zajištění plnění jednoho (prvního) roku veřejné zakázky</w:t>
      </w:r>
      <w:r w:rsidR="00E608E9" w:rsidRPr="00AC6901">
        <w:rPr>
          <w:rFonts w:ascii="Calibri" w:hAnsi="Calibri" w:cs="Calibri"/>
          <w:sz w:val="24"/>
          <w:szCs w:val="24"/>
        </w:rPr>
        <w:t>“</w:t>
      </w:r>
    </w:p>
    <w:p w14:paraId="7A78ED7B" w14:textId="60A0E5D2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je </w:t>
      </w:r>
      <w:r w:rsidRPr="00AC6901">
        <w:rPr>
          <w:rFonts w:ascii="Calibri" w:hAnsi="Calibri" w:cs="Calibri"/>
          <w:sz w:val="24"/>
          <w:szCs w:val="24"/>
        </w:rPr>
        <w:t>výchozí počet dieselových vozidel stanovený v tabulce „Struktura a hodnoty nákladů na zajištění plnění jednoho (prvního) roku veřejné zakázky“. Mezi dieselová vozidla se počítají také nízkoemisní hybridní vozidla s pohonem na naftu.</w:t>
      </w:r>
    </w:p>
    <w:p w14:paraId="0C3B8DBC" w14:textId="4D21605D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výchozí počet vozidel na CNG stanovený v tabulce „Struktura a hodnoty nákladů na zajištění plnění jednoho (prvního) roku veřejné zakázky“.</w:t>
      </w:r>
    </w:p>
    <w:p w14:paraId="63B9171F" w14:textId="074175D0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výchozí počet vozidel na elektrický pohon (bezemisní) stanovený v tabulce „Struktura a hodnoty nákladů na zajištění plnění jednoho (prvního) roku veřejné zakázky“.</w:t>
      </w:r>
    </w:p>
    <w:p w14:paraId="4EB8F872" w14:textId="074D5321" w:rsidR="00E608E9" w:rsidRPr="00AC6901" w:rsidRDefault="00741E16" w:rsidP="002358BE">
      <w:pPr>
        <w:jc w:val="both"/>
        <w:rPr>
          <w:rFonts w:ascii="Calibri" w:hAnsi="Calibri" w:cs="Calibri"/>
          <w:sz w:val="24"/>
          <w:szCs w:val="24"/>
        </w:rPr>
      </w:pPr>
      <w:proofErr w:type="spellStart"/>
      <w:r w:rsidRPr="00AC6901">
        <w:rPr>
          <w:rFonts w:ascii="Calibri" w:hAnsi="Calibri" w:cs="Calibri"/>
          <w:b/>
          <w:bCs/>
          <w:sz w:val="24"/>
          <w:szCs w:val="24"/>
        </w:rPr>
        <w:t>k</w:t>
      </w:r>
      <w:r w:rsidR="00A02DCB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</w:t>
      </w:r>
      <w:proofErr w:type="spellEnd"/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>je koeficient změny</w:t>
      </w:r>
      <w:r w:rsidRPr="00AC6901">
        <w:rPr>
          <w:rFonts w:ascii="Calibri" w:hAnsi="Calibri" w:cs="Calibri"/>
          <w:sz w:val="24"/>
          <w:szCs w:val="24"/>
        </w:rPr>
        <w:t xml:space="preserve"> ceny motorové nafty</w:t>
      </w:r>
      <w:r w:rsidR="00E608E9" w:rsidRPr="00AC6901">
        <w:rPr>
          <w:rFonts w:ascii="Calibri" w:hAnsi="Calibri" w:cs="Calibri"/>
          <w:sz w:val="24"/>
          <w:szCs w:val="24"/>
        </w:rPr>
        <w:t xml:space="preserve">, který se vypočítá jako podíl průměrné ceny motorové nafty za předcházející </w:t>
      </w:r>
      <w:r w:rsidRPr="00AC6901">
        <w:rPr>
          <w:rFonts w:ascii="Calibri" w:hAnsi="Calibri" w:cs="Calibri"/>
          <w:sz w:val="24"/>
          <w:szCs w:val="24"/>
        </w:rPr>
        <w:t xml:space="preserve">3 </w:t>
      </w:r>
      <w:r w:rsidR="00E608E9" w:rsidRPr="00AC6901">
        <w:rPr>
          <w:rFonts w:ascii="Calibri" w:hAnsi="Calibri" w:cs="Calibri"/>
          <w:sz w:val="24"/>
          <w:szCs w:val="24"/>
        </w:rPr>
        <w:t xml:space="preserve">kalendářní </w:t>
      </w:r>
      <w:r w:rsidRPr="00AC6901">
        <w:rPr>
          <w:rFonts w:ascii="Calibri" w:hAnsi="Calibri" w:cs="Calibri"/>
          <w:sz w:val="24"/>
          <w:szCs w:val="24"/>
        </w:rPr>
        <w:t>měsíce</w:t>
      </w:r>
      <w:r w:rsidR="00E608E9" w:rsidRPr="00AC6901">
        <w:rPr>
          <w:rFonts w:ascii="Calibri" w:hAnsi="Calibri" w:cs="Calibri"/>
          <w:sz w:val="24"/>
          <w:szCs w:val="24"/>
        </w:rPr>
        <w:t xml:space="preserve"> dle měsíčních hodnot vyhlášených ČSÚ</w:t>
      </w:r>
      <w:r w:rsidR="00986C6A" w:rsidRPr="00AC6901">
        <w:rPr>
          <w:rStyle w:val="Znakapoznpodarou"/>
          <w:rFonts w:ascii="Calibri" w:hAnsi="Calibri" w:cs="Calibri"/>
          <w:sz w:val="24"/>
          <w:szCs w:val="24"/>
        </w:rPr>
        <w:footnoteReference w:id="6"/>
      </w:r>
      <w:r w:rsidR="00E608E9" w:rsidRPr="00AC6901">
        <w:rPr>
          <w:rFonts w:ascii="Calibri" w:hAnsi="Calibri" w:cs="Calibri"/>
          <w:sz w:val="24"/>
          <w:szCs w:val="24"/>
        </w:rPr>
        <w:t xml:space="preserve"> </w:t>
      </w:r>
      <w:r w:rsidR="00986C6A" w:rsidRPr="00AC6901">
        <w:rPr>
          <w:rFonts w:ascii="Calibri" w:hAnsi="Calibri" w:cs="Calibri"/>
          <w:sz w:val="24"/>
          <w:szCs w:val="24"/>
        </w:rPr>
        <w:t>a výchozí referenční ceny motorové nafty.</w:t>
      </w:r>
    </w:p>
    <w:p w14:paraId="7D56B03A" w14:textId="6D3FAF7D" w:rsidR="00E608E9" w:rsidRPr="00AC6901" w:rsidRDefault="00164B63" w:rsidP="002358BE">
      <w:pPr>
        <w:jc w:val="both"/>
        <w:rPr>
          <w:rFonts w:ascii="Calibri" w:hAnsi="Calibri" w:cs="Calibri"/>
          <w:sz w:val="24"/>
          <w:szCs w:val="24"/>
        </w:rPr>
      </w:pPr>
      <w:proofErr w:type="spellStart"/>
      <w:r w:rsidRPr="00AC6901">
        <w:rPr>
          <w:rFonts w:ascii="Calibri" w:hAnsi="Calibri" w:cs="Calibri"/>
          <w:b/>
          <w:bCs/>
          <w:sz w:val="24"/>
          <w:szCs w:val="24"/>
        </w:rPr>
        <w:t>k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proofErr w:type="spellEnd"/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86C6A" w:rsidRPr="00AC6901">
        <w:rPr>
          <w:rFonts w:ascii="Calibri" w:hAnsi="Calibri" w:cs="Calibri"/>
          <w:sz w:val="24"/>
          <w:szCs w:val="24"/>
        </w:rPr>
        <w:t>je koeficient změny ceny CNG, který se vypočítá jako podíl průměrné ceny CNG v PID za předcházející 3 kalendářní měsíce dle měsíčních hodnot dle měsíčních hodnot uvedených na webových stránkách PID</w:t>
      </w:r>
      <w:r w:rsidR="00986C6A" w:rsidRPr="00AC6901">
        <w:rPr>
          <w:rStyle w:val="Znakapoznpodarou"/>
          <w:rFonts w:ascii="Calibri" w:hAnsi="Calibri" w:cs="Calibri"/>
          <w:sz w:val="24"/>
          <w:szCs w:val="24"/>
        </w:rPr>
        <w:footnoteReference w:id="7"/>
      </w:r>
      <w:r w:rsidR="00986C6A" w:rsidRPr="00AC6901">
        <w:rPr>
          <w:rFonts w:ascii="Calibri" w:hAnsi="Calibri" w:cs="Calibri"/>
          <w:sz w:val="24"/>
          <w:szCs w:val="24"/>
        </w:rPr>
        <w:t xml:space="preserve"> a výchozí referenční ceny CNG.</w:t>
      </w:r>
      <w:r w:rsidR="00E608E9" w:rsidRPr="00AC6901">
        <w:rPr>
          <w:rFonts w:ascii="Calibri" w:hAnsi="Calibri" w:cs="Calibri"/>
          <w:sz w:val="24"/>
          <w:szCs w:val="24"/>
        </w:rPr>
        <w:t xml:space="preserve"> </w:t>
      </w:r>
    </w:p>
    <w:p w14:paraId="601CD02F" w14:textId="073EF32F" w:rsidR="00E608E9" w:rsidRPr="00AC6901" w:rsidRDefault="00164B63" w:rsidP="002358BE">
      <w:pPr>
        <w:jc w:val="both"/>
        <w:rPr>
          <w:rFonts w:ascii="Calibri" w:hAnsi="Calibri" w:cs="Calibri"/>
          <w:sz w:val="24"/>
          <w:szCs w:val="24"/>
        </w:rPr>
      </w:pPr>
      <w:proofErr w:type="spellStart"/>
      <w:r w:rsidRPr="00AC6901">
        <w:rPr>
          <w:rFonts w:ascii="Calibri" w:hAnsi="Calibri" w:cs="Calibri"/>
          <w:b/>
          <w:bCs/>
          <w:sz w:val="24"/>
          <w:szCs w:val="24"/>
        </w:rPr>
        <w:t>k</w:t>
      </w:r>
      <w:r w:rsidR="00E608E9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proofErr w:type="spellEnd"/>
      <w:r w:rsidR="00E608E9"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86C6A" w:rsidRPr="00AC6901">
        <w:rPr>
          <w:rFonts w:ascii="Calibri" w:hAnsi="Calibri" w:cs="Calibri"/>
          <w:sz w:val="24"/>
          <w:szCs w:val="24"/>
        </w:rPr>
        <w:t>je koeficient změny ceny elektřiny, který se vypočítá jako podíl průměrné ceny elektřiny za předcházející 3 kalendářní měsíce dle měsíčních hodnot vyhlášených ČSÚ</w:t>
      </w:r>
      <w:r w:rsidR="00986C6A" w:rsidRPr="00AC6901">
        <w:rPr>
          <w:rStyle w:val="Znakapoznpodarou"/>
          <w:rFonts w:ascii="Calibri" w:hAnsi="Calibri" w:cs="Calibri"/>
          <w:sz w:val="24"/>
          <w:szCs w:val="24"/>
        </w:rPr>
        <w:footnoteReference w:id="8"/>
      </w:r>
      <w:r w:rsidR="00986C6A" w:rsidRPr="00AC6901">
        <w:rPr>
          <w:rFonts w:ascii="Calibri" w:hAnsi="Calibri" w:cs="Calibri"/>
          <w:sz w:val="24"/>
          <w:szCs w:val="24"/>
        </w:rPr>
        <w:t xml:space="preserve"> a výchozí referenční ceny elektřiny.</w:t>
      </w:r>
      <w:r w:rsidR="00E608E9" w:rsidRPr="00AC6901">
        <w:rPr>
          <w:rFonts w:ascii="Calibri" w:hAnsi="Calibri" w:cs="Calibri"/>
          <w:sz w:val="24"/>
          <w:szCs w:val="24"/>
        </w:rPr>
        <w:t xml:space="preserve"> </w:t>
      </w:r>
    </w:p>
    <w:p w14:paraId="6824E032" w14:textId="77777777" w:rsidR="00986C6A" w:rsidRDefault="00986C6A" w:rsidP="00E608E9">
      <w:pPr>
        <w:rPr>
          <w:rFonts w:ascii="Calibri" w:hAnsi="Calibri" w:cs="Calibri"/>
          <w:sz w:val="24"/>
          <w:szCs w:val="24"/>
        </w:rPr>
      </w:pPr>
    </w:p>
    <w:p w14:paraId="0F825B62" w14:textId="77777777" w:rsidR="002358BE" w:rsidRDefault="002358BE" w:rsidP="00E608E9">
      <w:pPr>
        <w:rPr>
          <w:rFonts w:ascii="Calibri" w:hAnsi="Calibri" w:cs="Calibri"/>
          <w:sz w:val="24"/>
          <w:szCs w:val="24"/>
        </w:rPr>
      </w:pPr>
    </w:p>
    <w:p w14:paraId="5670A197" w14:textId="77777777" w:rsidR="002358BE" w:rsidRDefault="002358BE" w:rsidP="00E608E9">
      <w:pPr>
        <w:rPr>
          <w:rFonts w:ascii="Calibri" w:hAnsi="Calibri" w:cs="Calibri"/>
          <w:sz w:val="24"/>
          <w:szCs w:val="24"/>
        </w:rPr>
      </w:pPr>
    </w:p>
    <w:p w14:paraId="5F107DBB" w14:textId="77777777" w:rsidR="002358BE" w:rsidRDefault="002358BE" w:rsidP="00E608E9">
      <w:pPr>
        <w:rPr>
          <w:rFonts w:ascii="Calibri" w:hAnsi="Calibri" w:cs="Calibri"/>
          <w:sz w:val="24"/>
          <w:szCs w:val="24"/>
        </w:rPr>
      </w:pPr>
    </w:p>
    <w:p w14:paraId="1D8619FA" w14:textId="77777777" w:rsidR="002358BE" w:rsidRDefault="002358BE" w:rsidP="002358BE">
      <w:pPr>
        <w:spacing w:after="0"/>
        <w:rPr>
          <w:rFonts w:ascii="Calibri" w:hAnsi="Calibri" w:cs="Calibri"/>
          <w:sz w:val="24"/>
          <w:szCs w:val="24"/>
        </w:rPr>
      </w:pPr>
    </w:p>
    <w:p w14:paraId="596B43D5" w14:textId="77777777" w:rsidR="008004BE" w:rsidRPr="00AC6901" w:rsidRDefault="00E608E9" w:rsidP="002358BE">
      <w:pPr>
        <w:pStyle w:val="Odstavecseseznamem"/>
        <w:numPr>
          <w:ilvl w:val="2"/>
          <w:numId w:val="27"/>
        </w:numPr>
        <w:ind w:left="709" w:hanging="709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Indexace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s ohledem na změny oborových mezd </w:t>
      </w:r>
    </w:p>
    <w:p w14:paraId="6FC5E331" w14:textId="32A6E191" w:rsidR="00E608E9" w:rsidRPr="00AC6901" w:rsidRDefault="00164B63" w:rsidP="002358BE">
      <w:pPr>
        <w:pStyle w:val="Odstavecseseznamem"/>
        <w:numPr>
          <w:ilvl w:val="3"/>
          <w:numId w:val="27"/>
        </w:numPr>
        <w:ind w:left="993" w:hanging="993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Náklady na mzdy řidičů</w:t>
      </w:r>
      <w:r w:rsidR="00E608E9" w:rsidRPr="00AC6901">
        <w:rPr>
          <w:rStyle w:val="Siln"/>
          <w:rFonts w:ascii="Calibri" w:hAnsi="Calibri" w:cs="Calibri"/>
          <w:sz w:val="24"/>
          <w:szCs w:val="24"/>
        </w:rPr>
        <w:t xml:space="preserve"> </w:t>
      </w:r>
    </w:p>
    <w:p w14:paraId="6A43929F" w14:textId="07A75B60" w:rsidR="00E608E9" w:rsidRPr="00AC6901" w:rsidRDefault="00000000" w:rsidP="005D4596">
      <w:pPr>
        <w:jc w:val="center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mbria Math"/>
                  <w:sz w:val="24"/>
                  <w:szCs w:val="24"/>
                </w:rPr>
                <m:t>VAR1</m:t>
              </m:r>
            </m:sub>
          </m:sSub>
          <m:r>
            <w:rPr>
              <w:rFonts w:ascii="Cambria Math" w:hAnsi="Cambria Math" w:cs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mbria Math"/>
                  <w:sz w:val="24"/>
                  <w:szCs w:val="24"/>
                </w:rPr>
                <m:t>VAR</m:t>
              </m:r>
            </m:sub>
          </m:sSub>
          <m:r>
            <w:rPr>
              <w:rFonts w:ascii="Cambria Math" w:hAnsi="Cambria Math" w:cs="Cambria Math"/>
              <w:sz w:val="24"/>
              <w:szCs w:val="24"/>
            </w:rPr>
            <m:t>∙n</m:t>
          </m:r>
        </m:oMath>
      </m:oMathPara>
    </w:p>
    <w:p w14:paraId="3D5CDFEA" w14:textId="6E49652F" w:rsidR="00E608E9" w:rsidRPr="00AC6901" w:rsidRDefault="00164B63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</w:t>
      </w:r>
      <w:r w:rsidR="00E608E9" w:rsidRPr="00AC6901">
        <w:rPr>
          <w:rFonts w:ascii="Calibri" w:hAnsi="Calibri" w:cs="Calibri"/>
          <w:sz w:val="24"/>
          <w:szCs w:val="24"/>
        </w:rPr>
        <w:t xml:space="preserve">de </w:t>
      </w:r>
    </w:p>
    <w:p w14:paraId="2F06DB0B" w14:textId="72BB8618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VAR1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</w:t>
      </w:r>
      <w:r w:rsidR="00164B63" w:rsidRPr="00AC6901">
        <w:rPr>
          <w:rFonts w:ascii="Calibri" w:hAnsi="Calibri" w:cs="Calibri"/>
          <w:sz w:val="24"/>
          <w:szCs w:val="24"/>
        </w:rPr>
        <w:t>nákladů na mzdy řidičů</w:t>
      </w:r>
      <w:r w:rsidRPr="00AC6901">
        <w:rPr>
          <w:rFonts w:ascii="Calibri" w:hAnsi="Calibri" w:cs="Calibri"/>
          <w:sz w:val="24"/>
          <w:szCs w:val="24"/>
        </w:rPr>
        <w:t xml:space="preserve"> zaokrouhlená na 2 desetinná místa [Kč/km] </w:t>
      </w:r>
    </w:p>
    <w:p w14:paraId="350DEFF7" w14:textId="164AF28F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 xml:space="preserve">VAR </w:t>
      </w:r>
      <w:r w:rsidRPr="00AC6901">
        <w:rPr>
          <w:rFonts w:ascii="Calibri" w:hAnsi="Calibri" w:cs="Calibri"/>
          <w:sz w:val="24"/>
          <w:szCs w:val="24"/>
        </w:rPr>
        <w:t xml:space="preserve">je výchozí </w:t>
      </w:r>
      <w:r w:rsidR="00164B63" w:rsidRPr="00AC6901">
        <w:rPr>
          <w:rFonts w:ascii="Calibri" w:hAnsi="Calibri" w:cs="Calibri"/>
          <w:sz w:val="24"/>
          <w:szCs w:val="24"/>
        </w:rPr>
        <w:t>hodnota nákladů na mzdy řidičů</w:t>
      </w:r>
      <w:r w:rsidRPr="00AC6901">
        <w:rPr>
          <w:rFonts w:ascii="Calibri" w:hAnsi="Calibri" w:cs="Calibri"/>
          <w:sz w:val="24"/>
          <w:szCs w:val="24"/>
        </w:rPr>
        <w:t xml:space="preserve"> uvedená v nabídce dopravce [Kč/km] </w:t>
      </w:r>
    </w:p>
    <w:p w14:paraId="2529C5F2" w14:textId="43DFF48A" w:rsidR="00E608E9" w:rsidRPr="00AC6901" w:rsidRDefault="00164B63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n </w:t>
      </w:r>
      <w:r w:rsidR="00E608E9" w:rsidRPr="00AC6901">
        <w:rPr>
          <w:rFonts w:ascii="Calibri" w:hAnsi="Calibri" w:cs="Calibri"/>
          <w:sz w:val="24"/>
          <w:szCs w:val="24"/>
        </w:rPr>
        <w:t>je koeficient změny</w:t>
      </w:r>
      <w:r w:rsidRPr="00AC6901">
        <w:rPr>
          <w:rFonts w:ascii="Calibri" w:hAnsi="Calibri" w:cs="Calibri"/>
          <w:sz w:val="24"/>
          <w:szCs w:val="24"/>
        </w:rPr>
        <w:t xml:space="preserve"> hodnoty nákladů na mzdy řidičů</w:t>
      </w:r>
      <w:r w:rsidR="00E608E9" w:rsidRPr="00AC6901">
        <w:rPr>
          <w:rFonts w:ascii="Calibri" w:hAnsi="Calibri" w:cs="Calibri"/>
          <w:sz w:val="24"/>
          <w:szCs w:val="24"/>
        </w:rPr>
        <w:t>, který se vypočítá jako</w:t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E608E9" w:rsidRPr="00AC6901">
        <w:rPr>
          <w:rFonts w:ascii="Calibri" w:hAnsi="Calibri" w:cs="Calibri"/>
          <w:sz w:val="24"/>
          <w:szCs w:val="24"/>
        </w:rPr>
        <w:t xml:space="preserve">podíl průměrné </w:t>
      </w:r>
      <w:r w:rsidRPr="00AC6901">
        <w:rPr>
          <w:rFonts w:ascii="Calibri" w:hAnsi="Calibri" w:cs="Calibri"/>
          <w:sz w:val="24"/>
          <w:szCs w:val="24"/>
        </w:rPr>
        <w:t xml:space="preserve">hrubé </w:t>
      </w:r>
      <w:r w:rsidR="00E608E9" w:rsidRPr="00AC6901">
        <w:rPr>
          <w:rFonts w:ascii="Calibri" w:hAnsi="Calibri" w:cs="Calibri"/>
          <w:sz w:val="24"/>
          <w:szCs w:val="24"/>
        </w:rPr>
        <w:t>měsíční mzdy v odvětví Doprava a skladování vypočtené jako aritmetický průměr průměrných</w:t>
      </w:r>
      <w:r w:rsidRPr="00AC6901">
        <w:rPr>
          <w:rFonts w:ascii="Calibri" w:hAnsi="Calibri" w:cs="Calibri"/>
          <w:sz w:val="24"/>
          <w:szCs w:val="24"/>
        </w:rPr>
        <w:t xml:space="preserve"> hrubých měsíčních</w:t>
      </w:r>
      <w:r w:rsidR="00E608E9" w:rsidRPr="00AC6901">
        <w:rPr>
          <w:rFonts w:ascii="Calibri" w:hAnsi="Calibri" w:cs="Calibri"/>
          <w:sz w:val="24"/>
          <w:szCs w:val="24"/>
        </w:rPr>
        <w:t xml:space="preserve"> mezd v odvětví Doprava a skladování za 3. kalendářní čtvrtletí předcházejícího kalendářního roku, za 4. kalendářní čtvrtletí předcházejícího kalendářního roku, za 1. kalendářní čtvrtletí kalendářního roku a za 2. kalendářní čtvrtletí kalendářního roku, dle hodnot vyhlášených ČSÚ</w:t>
      </w:r>
      <w:r w:rsidRPr="00AC6901">
        <w:rPr>
          <w:rStyle w:val="Znakapoznpodarou"/>
          <w:rFonts w:ascii="Calibri" w:hAnsi="Calibri" w:cs="Calibri"/>
          <w:sz w:val="24"/>
          <w:szCs w:val="24"/>
        </w:rPr>
        <w:footnoteReference w:id="9"/>
      </w:r>
      <w:r w:rsidRPr="00AC6901">
        <w:rPr>
          <w:rFonts w:ascii="Calibri" w:hAnsi="Calibri" w:cs="Calibri"/>
          <w:sz w:val="24"/>
          <w:szCs w:val="24"/>
        </w:rPr>
        <w:t xml:space="preserve"> </w:t>
      </w:r>
      <w:r w:rsidR="00D567C3" w:rsidRPr="00AC6901">
        <w:rPr>
          <w:rFonts w:ascii="Calibri" w:hAnsi="Calibri" w:cs="Calibri"/>
          <w:sz w:val="24"/>
          <w:szCs w:val="24"/>
        </w:rPr>
        <w:t xml:space="preserve">zaokrouhlený na celé Kč, a výchozí referenční výše </w:t>
      </w:r>
      <w:r w:rsidRPr="00AC6901">
        <w:rPr>
          <w:rFonts w:ascii="Calibri" w:hAnsi="Calibri" w:cs="Calibri"/>
          <w:sz w:val="24"/>
          <w:szCs w:val="24"/>
        </w:rPr>
        <w:t xml:space="preserve">hrubé </w:t>
      </w:r>
      <w:r w:rsidR="00D567C3" w:rsidRPr="00AC6901">
        <w:rPr>
          <w:rFonts w:ascii="Calibri" w:hAnsi="Calibri" w:cs="Calibri"/>
          <w:sz w:val="24"/>
          <w:szCs w:val="24"/>
        </w:rPr>
        <w:t>měsíční mzdy v ČR stanovené objednatelem</w:t>
      </w:r>
      <w:r w:rsidRPr="00AC6901">
        <w:rPr>
          <w:rFonts w:ascii="Calibri" w:hAnsi="Calibri" w:cs="Calibri"/>
          <w:sz w:val="24"/>
          <w:szCs w:val="24"/>
        </w:rPr>
        <w:t>.</w:t>
      </w:r>
    </w:p>
    <w:p w14:paraId="1DD72F67" w14:textId="268B2F52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 xml:space="preserve">K indexaci s účinností od 1.1.2026 se tak pro výpočet průměrné </w:t>
      </w:r>
      <w:r w:rsidR="00164B63" w:rsidRPr="00AC6901">
        <w:rPr>
          <w:rFonts w:ascii="Calibri" w:hAnsi="Calibri" w:cs="Calibri"/>
          <w:sz w:val="24"/>
          <w:szCs w:val="24"/>
        </w:rPr>
        <w:t xml:space="preserve">hrubé </w:t>
      </w:r>
      <w:r w:rsidRPr="00AC6901">
        <w:rPr>
          <w:rFonts w:ascii="Calibri" w:hAnsi="Calibri" w:cs="Calibri"/>
          <w:sz w:val="24"/>
          <w:szCs w:val="24"/>
        </w:rPr>
        <w:t>měsíční mzdy v odvětví Doprava a skladování použijí údaje za 3. čtvrtletí 2024, 4. čtvrtletí 2024, 1. čtvrtletí 2025 a 2. čtvrtletí 2025.</w:t>
      </w:r>
    </w:p>
    <w:p w14:paraId="3B3B75DA" w14:textId="77777777" w:rsidR="00164B63" w:rsidRPr="00AC6901" w:rsidRDefault="00164B63" w:rsidP="00E608E9">
      <w:pPr>
        <w:rPr>
          <w:rFonts w:ascii="Calibri" w:hAnsi="Calibri" w:cs="Calibri"/>
          <w:sz w:val="24"/>
          <w:szCs w:val="24"/>
        </w:rPr>
      </w:pPr>
    </w:p>
    <w:p w14:paraId="6B1BA492" w14:textId="1368AB4D" w:rsidR="00164B63" w:rsidRPr="00AC6901" w:rsidRDefault="00E608E9" w:rsidP="002358BE">
      <w:pPr>
        <w:pStyle w:val="Odstavecseseznamem"/>
        <w:numPr>
          <w:ilvl w:val="3"/>
          <w:numId w:val="27"/>
        </w:numPr>
        <w:ind w:left="993" w:hanging="993"/>
        <w:rPr>
          <w:rFonts w:ascii="Calibri" w:hAnsi="Calibri" w:cs="Calibri"/>
          <w:b/>
          <w:bCs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Mzdové náklady fixní</w:t>
      </w:r>
    </w:p>
    <w:p w14:paraId="27DBE5D5" w14:textId="6D18CA74" w:rsidR="00164B63" w:rsidRPr="00AC6901" w:rsidRDefault="00000000" w:rsidP="00164B63">
      <w:pPr>
        <w:pStyle w:val="Odstavecseseznamem"/>
        <w:ind w:left="360"/>
        <w:jc w:val="center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mbria Math"/>
                  <w:sz w:val="24"/>
                  <w:szCs w:val="24"/>
                </w:rPr>
                <m:t>FIX1</m:t>
              </m:r>
            </m:sub>
          </m:sSub>
          <m:r>
            <w:rPr>
              <w:rFonts w:ascii="Cambria Math" w:hAnsi="Cambria Math" w:cs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Cambria Math"/>
                  <w:sz w:val="24"/>
                  <w:szCs w:val="24"/>
                </w:rPr>
                <m:t>FIX</m:t>
              </m:r>
            </m:sub>
          </m:sSub>
          <m:r>
            <w:rPr>
              <w:rFonts w:ascii="Cambria Math" w:hAnsi="Cambria Math" w:cs="Cambria Math"/>
              <w:sz w:val="24"/>
              <w:szCs w:val="24"/>
            </w:rPr>
            <m:t>∙n</m:t>
          </m:r>
        </m:oMath>
      </m:oMathPara>
    </w:p>
    <w:p w14:paraId="6665D6DB" w14:textId="23A4023F" w:rsidR="00E608E9" w:rsidRPr="00AC6901" w:rsidRDefault="00164B63" w:rsidP="00E608E9">
      <w:pPr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</w:t>
      </w:r>
      <w:r w:rsidR="00E608E9" w:rsidRPr="00AC6901">
        <w:rPr>
          <w:rFonts w:ascii="Calibri" w:hAnsi="Calibri" w:cs="Calibri"/>
          <w:sz w:val="24"/>
          <w:szCs w:val="24"/>
        </w:rPr>
        <w:t xml:space="preserve">de </w:t>
      </w:r>
    </w:p>
    <w:p w14:paraId="6BF085CB" w14:textId="065E9C30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nová výše mzdových nákladů </w:t>
      </w:r>
      <w:r w:rsidR="00164B63" w:rsidRPr="00AC6901">
        <w:rPr>
          <w:rFonts w:ascii="Calibri" w:hAnsi="Calibri" w:cs="Calibri"/>
          <w:sz w:val="24"/>
          <w:szCs w:val="24"/>
        </w:rPr>
        <w:t>fixních</w:t>
      </w:r>
      <w:r w:rsidRPr="00AC6901">
        <w:rPr>
          <w:rFonts w:ascii="Calibri" w:hAnsi="Calibri" w:cs="Calibri"/>
          <w:sz w:val="24"/>
          <w:szCs w:val="24"/>
        </w:rPr>
        <w:t xml:space="preserve"> zaokrouhlená na 2 desetinná místa [Kč] </w:t>
      </w:r>
    </w:p>
    <w:p w14:paraId="0549AEB7" w14:textId="1315B46D" w:rsidR="00E608E9" w:rsidRPr="00AC6901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M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FIX</w:t>
      </w:r>
      <w:r w:rsidRPr="00AC6901">
        <w:rPr>
          <w:rFonts w:ascii="Calibri" w:hAnsi="Calibri" w:cs="Calibri"/>
          <w:sz w:val="24"/>
          <w:szCs w:val="24"/>
        </w:rPr>
        <w:t xml:space="preserve"> je výchozí </w:t>
      </w:r>
      <w:r w:rsidR="00164B63" w:rsidRPr="00AC6901">
        <w:rPr>
          <w:rFonts w:ascii="Calibri" w:hAnsi="Calibri" w:cs="Calibri"/>
          <w:sz w:val="24"/>
          <w:szCs w:val="24"/>
        </w:rPr>
        <w:t>hodnota</w:t>
      </w:r>
      <w:r w:rsidRPr="00AC6901">
        <w:rPr>
          <w:rFonts w:ascii="Calibri" w:hAnsi="Calibri" w:cs="Calibri"/>
          <w:sz w:val="24"/>
          <w:szCs w:val="24"/>
        </w:rPr>
        <w:t xml:space="preserve"> mzdových nákladů </w:t>
      </w:r>
      <w:r w:rsidR="00164B63" w:rsidRPr="00AC6901">
        <w:rPr>
          <w:rFonts w:ascii="Calibri" w:hAnsi="Calibri" w:cs="Calibri"/>
          <w:sz w:val="24"/>
          <w:szCs w:val="24"/>
        </w:rPr>
        <w:t>fixních</w:t>
      </w:r>
      <w:r w:rsidRPr="00AC6901">
        <w:rPr>
          <w:rFonts w:ascii="Calibri" w:hAnsi="Calibri" w:cs="Calibri"/>
          <w:sz w:val="24"/>
          <w:szCs w:val="24"/>
        </w:rPr>
        <w:t xml:space="preserve"> uvedená v nabídce dopravce [Kč] </w:t>
      </w:r>
    </w:p>
    <w:p w14:paraId="2B2B423E" w14:textId="61181C9B" w:rsidR="00164B63" w:rsidRPr="00AC6901" w:rsidRDefault="00164B63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n </w:t>
      </w:r>
      <w:r w:rsidRPr="00AC6901">
        <w:rPr>
          <w:rFonts w:ascii="Calibri" w:hAnsi="Calibri" w:cs="Calibri"/>
          <w:sz w:val="24"/>
          <w:szCs w:val="24"/>
        </w:rPr>
        <w:t xml:space="preserve">je koeficient změny hodnoty </w:t>
      </w:r>
      <w:r w:rsidR="00583298" w:rsidRPr="00AC6901">
        <w:rPr>
          <w:rFonts w:ascii="Calibri" w:hAnsi="Calibri" w:cs="Calibri"/>
          <w:sz w:val="24"/>
          <w:szCs w:val="24"/>
        </w:rPr>
        <w:t>mzdových nákladů fixních</w:t>
      </w:r>
      <w:r w:rsidRPr="00AC6901">
        <w:rPr>
          <w:rFonts w:ascii="Calibri" w:hAnsi="Calibri" w:cs="Calibri"/>
          <w:sz w:val="24"/>
          <w:szCs w:val="24"/>
        </w:rPr>
        <w:t>, který se vypočítá jako podíl průměrné hrubé měsíční mzdy v odvětví Doprava a skladování vypočtené jako aritmetický průměr průměrných hrubých měsíčních mezd v odvětví Doprava a skladování za 3. kalendářní čtvrtletí předcházejícího kalendářního roku, za 4. kalendářní čtvrtletí předcházejícího kalendářního roku, za 1. kalendářní čtvrtletí kalendářního roku a za 2. kalendářní čtvrtletí kalendářního roku, dle hodnot vyhlášených ČSÚ</w:t>
      </w:r>
      <w:r w:rsidRPr="00AC6901">
        <w:rPr>
          <w:rStyle w:val="Znakapoznpodarou"/>
          <w:rFonts w:ascii="Calibri" w:hAnsi="Calibri" w:cs="Calibri"/>
          <w:sz w:val="24"/>
          <w:szCs w:val="24"/>
        </w:rPr>
        <w:footnoteReference w:id="10"/>
      </w:r>
      <w:r w:rsidRPr="00AC6901">
        <w:rPr>
          <w:rFonts w:ascii="Calibri" w:hAnsi="Calibri" w:cs="Calibri"/>
          <w:sz w:val="24"/>
          <w:szCs w:val="24"/>
        </w:rPr>
        <w:t xml:space="preserve"> zaokrouhlený na celé Kč, a výchozí referenční výše hrubé měsíční mzdy v ČR stanovené objednatelem.</w:t>
      </w:r>
    </w:p>
    <w:p w14:paraId="42CA94EB" w14:textId="77777777" w:rsidR="00583298" w:rsidRPr="00AC6901" w:rsidRDefault="00583298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 indexaci s účinností od 1.1.2026 se tak pro výpočet průměrné hrubé měsíční mzdy v odvětví Doprava a skladování použijí údaje za 3. čtvrtletí 2024, 4. čtvrtletí 2024, 1. čtvrtletí 2025 a 2. čtvrtletí 2025.</w:t>
      </w:r>
    </w:p>
    <w:p w14:paraId="1CCC8699" w14:textId="77777777" w:rsidR="00B40CC4" w:rsidRPr="00AC6901" w:rsidRDefault="00B40CC4" w:rsidP="00583298">
      <w:pPr>
        <w:rPr>
          <w:rFonts w:ascii="Calibri" w:hAnsi="Calibri" w:cs="Calibri"/>
          <w:sz w:val="24"/>
          <w:szCs w:val="24"/>
        </w:rPr>
      </w:pPr>
    </w:p>
    <w:p w14:paraId="7DD83921" w14:textId="77777777" w:rsidR="005D4596" w:rsidRPr="00AC6901" w:rsidRDefault="00E608E9" w:rsidP="002358BE">
      <w:pPr>
        <w:pStyle w:val="Odstavecseseznamem"/>
        <w:numPr>
          <w:ilvl w:val="2"/>
          <w:numId w:val="27"/>
        </w:numPr>
        <w:ind w:left="709" w:hanging="709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Indexace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s ohledem na inflaci </w:t>
      </w:r>
    </w:p>
    <w:p w14:paraId="2A5E90F0" w14:textId="067F6953" w:rsidR="00B40CC4" w:rsidRPr="00AC6901" w:rsidRDefault="00E608E9" w:rsidP="002358BE">
      <w:pPr>
        <w:pStyle w:val="Odstavecseseznamem"/>
        <w:numPr>
          <w:ilvl w:val="3"/>
          <w:numId w:val="27"/>
        </w:numPr>
        <w:ind w:left="993" w:hanging="993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Ostatní variabilní náklady</w:t>
      </w:r>
    </w:p>
    <w:p w14:paraId="38E83F24" w14:textId="79E76771" w:rsidR="00812C1A" w:rsidRPr="00AC6901" w:rsidRDefault="00000000" w:rsidP="00812C1A">
      <w:pPr>
        <w:jc w:val="center"/>
        <w:rPr>
          <w:rFonts w:ascii="Calibri" w:hAnsi="Calibri" w:cs="Calibri"/>
          <w:sz w:val="24"/>
          <w:szCs w:val="24"/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Cambria Math"/>
            <w:sz w:val="24"/>
            <w:szCs w:val="24"/>
          </w:rPr>
          <m:t>=O∙i</m:t>
        </m:r>
      </m:oMath>
      <w:r w:rsidR="00812C1A" w:rsidRPr="00AC6901">
        <w:rPr>
          <w:rFonts w:ascii="Calibri" w:hAnsi="Calibri" w:cs="Calibri"/>
          <w:sz w:val="24"/>
          <w:szCs w:val="24"/>
          <w:vertAlign w:val="subscript"/>
        </w:rPr>
        <w:t xml:space="preserve"> </w:t>
      </w:r>
    </w:p>
    <w:p w14:paraId="65EF2C27" w14:textId="4B39F7CF" w:rsidR="00812C1A" w:rsidRPr="002358BE" w:rsidRDefault="00B40CC4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</w:t>
      </w:r>
      <w:r w:rsidR="00E608E9" w:rsidRPr="002358BE">
        <w:rPr>
          <w:rFonts w:ascii="Calibri" w:hAnsi="Calibri" w:cs="Calibri"/>
          <w:sz w:val="24"/>
          <w:szCs w:val="24"/>
        </w:rPr>
        <w:t xml:space="preserve">de </w:t>
      </w:r>
    </w:p>
    <w:p w14:paraId="197C757B" w14:textId="71124BB4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O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 xml:space="preserve">je nová výše ostatních variabilních nákladů zaokrouhlená na 2 desetinná místa [Kč/km] </w:t>
      </w:r>
    </w:p>
    <w:p w14:paraId="56B3C0AE" w14:textId="28487564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O </w:t>
      </w:r>
      <w:r w:rsidRPr="002358BE">
        <w:rPr>
          <w:rFonts w:ascii="Calibri" w:hAnsi="Calibri" w:cs="Calibri"/>
          <w:sz w:val="24"/>
          <w:szCs w:val="24"/>
        </w:rPr>
        <w:t xml:space="preserve">je výchozí </w:t>
      </w:r>
      <w:r w:rsidR="00B40CC4" w:rsidRPr="002358BE">
        <w:rPr>
          <w:rFonts w:ascii="Calibri" w:hAnsi="Calibri" w:cs="Calibri"/>
          <w:sz w:val="24"/>
          <w:szCs w:val="24"/>
        </w:rPr>
        <w:t xml:space="preserve">hodnota </w:t>
      </w:r>
      <w:r w:rsidRPr="002358BE">
        <w:rPr>
          <w:rFonts w:ascii="Calibri" w:hAnsi="Calibri" w:cs="Calibri"/>
          <w:sz w:val="24"/>
          <w:szCs w:val="24"/>
        </w:rPr>
        <w:t xml:space="preserve">ostatních variabilních nákladů uvedená v nabídce dopravce [Kč/km] </w:t>
      </w:r>
    </w:p>
    <w:p w14:paraId="0B85842F" w14:textId="77777777" w:rsidR="00B40CC4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i </w:t>
      </w:r>
      <w:r w:rsidRPr="002358BE">
        <w:rPr>
          <w:rFonts w:ascii="Calibri" w:hAnsi="Calibri" w:cs="Calibri"/>
          <w:sz w:val="24"/>
          <w:szCs w:val="24"/>
        </w:rPr>
        <w:t>je koeficient změny, který se vypočítá jako podíl průměrného bazického indexu spotřebitelských cen za 3 kalendářní měsíce předcházejícího kalendářního roku (říjen až prosinec) a 9 kalendářních měsíců kalendářního roku (leden až září) dle měsíčních hodnot vyhlášených ČSÚ</w:t>
      </w:r>
      <w:r w:rsidR="00B40CC4" w:rsidRPr="002358BE">
        <w:rPr>
          <w:rStyle w:val="Znakapoznpodarou"/>
          <w:rFonts w:ascii="Calibri" w:hAnsi="Calibri" w:cs="Calibri"/>
          <w:sz w:val="24"/>
          <w:szCs w:val="24"/>
        </w:rPr>
        <w:footnoteReference w:id="11"/>
      </w:r>
      <w:r w:rsidR="00B40CC4" w:rsidRPr="002358BE">
        <w:rPr>
          <w:rFonts w:ascii="Calibri" w:hAnsi="Calibri" w:cs="Calibri"/>
          <w:sz w:val="24"/>
          <w:szCs w:val="24"/>
        </w:rPr>
        <w:t xml:space="preserve"> a výchozí hodnoty referenčního bazického indexu spotřebitelských cen stanovené objednatelem.</w:t>
      </w:r>
    </w:p>
    <w:p w14:paraId="29289E49" w14:textId="37E900A8" w:rsidR="00B40CC4" w:rsidRPr="002358BE" w:rsidRDefault="00B40CC4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 xml:space="preserve">K indexaci s účinností od 1.1.2026 se tak pro výpočet použije </w:t>
      </w:r>
      <w:r w:rsidR="00E73600" w:rsidRPr="002358BE">
        <w:rPr>
          <w:rFonts w:ascii="Calibri" w:hAnsi="Calibri" w:cs="Calibri"/>
          <w:sz w:val="24"/>
          <w:szCs w:val="24"/>
        </w:rPr>
        <w:t>aritmetický průměr měsíčních údajů zaokrouhlený na jedno desetinné místo</w:t>
      </w:r>
      <w:r w:rsidRPr="002358BE">
        <w:rPr>
          <w:rFonts w:ascii="Calibri" w:hAnsi="Calibri" w:cs="Calibri"/>
          <w:sz w:val="24"/>
          <w:szCs w:val="24"/>
        </w:rPr>
        <w:t xml:space="preserve"> za měsíce říjen 2024 až září 2025.</w:t>
      </w:r>
    </w:p>
    <w:p w14:paraId="48F3BA9D" w14:textId="164D2439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</w:p>
    <w:p w14:paraId="34CD798E" w14:textId="5E7C9AB6" w:rsidR="00E608E9" w:rsidRPr="002358BE" w:rsidRDefault="00E608E9" w:rsidP="002358BE">
      <w:pPr>
        <w:pStyle w:val="Odstavecseseznamem"/>
        <w:numPr>
          <w:ilvl w:val="3"/>
          <w:numId w:val="27"/>
        </w:numPr>
        <w:ind w:left="993" w:hanging="993"/>
        <w:jc w:val="both"/>
        <w:rPr>
          <w:rFonts w:ascii="Calibri" w:hAnsi="Calibri" w:cs="Calibri"/>
          <w:b/>
          <w:bCs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Náklady na p</w:t>
      </w:r>
      <w:r w:rsidR="00E73600" w:rsidRPr="002358BE">
        <w:rPr>
          <w:rFonts w:ascii="Calibri" w:hAnsi="Calibri" w:cs="Calibri"/>
          <w:b/>
          <w:bCs/>
          <w:sz w:val="24"/>
          <w:szCs w:val="24"/>
        </w:rPr>
        <w:t>ojištění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vozidel</w:t>
      </w:r>
    </w:p>
    <w:p w14:paraId="762C041A" w14:textId="627F9798" w:rsidR="00E608E9" w:rsidRPr="002358BE" w:rsidRDefault="00000000" w:rsidP="002358BE">
      <w:pPr>
        <w:jc w:val="both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=Z∙i</m:t>
          </m:r>
        </m:oMath>
      </m:oMathPara>
    </w:p>
    <w:p w14:paraId="11A65A7A" w14:textId="75329EBA" w:rsidR="00E608E9" w:rsidRPr="002358BE" w:rsidRDefault="00E73600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</w:t>
      </w:r>
      <w:r w:rsidR="00E608E9" w:rsidRPr="002358BE">
        <w:rPr>
          <w:rFonts w:ascii="Calibri" w:hAnsi="Calibri" w:cs="Calibri"/>
          <w:sz w:val="24"/>
          <w:szCs w:val="24"/>
        </w:rPr>
        <w:t xml:space="preserve">de </w:t>
      </w:r>
    </w:p>
    <w:p w14:paraId="35E9A5B4" w14:textId="40628E16" w:rsidR="00E608E9" w:rsidRPr="002358BE" w:rsidRDefault="00E73600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Z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="00E608E9"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2358BE">
        <w:rPr>
          <w:rFonts w:ascii="Calibri" w:hAnsi="Calibri" w:cs="Calibri"/>
          <w:sz w:val="24"/>
          <w:szCs w:val="24"/>
        </w:rPr>
        <w:t>je nová výše nákladů na p</w:t>
      </w:r>
      <w:r w:rsidRPr="002358BE">
        <w:rPr>
          <w:rFonts w:ascii="Calibri" w:hAnsi="Calibri" w:cs="Calibri"/>
          <w:sz w:val="24"/>
          <w:szCs w:val="24"/>
        </w:rPr>
        <w:t>ojištění</w:t>
      </w:r>
      <w:r w:rsidR="00E608E9" w:rsidRPr="002358BE">
        <w:rPr>
          <w:rFonts w:ascii="Calibri" w:hAnsi="Calibri" w:cs="Calibri"/>
          <w:sz w:val="24"/>
          <w:szCs w:val="24"/>
        </w:rPr>
        <w:t xml:space="preserve"> vozidel zaokrouhlená na 2 desetinná místa [Kč] </w:t>
      </w:r>
    </w:p>
    <w:p w14:paraId="5F86CABF" w14:textId="2E54BE27" w:rsidR="00E608E9" w:rsidRPr="002358BE" w:rsidRDefault="00E73600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Z</w:t>
      </w:r>
      <w:r w:rsidR="00E608E9"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608E9" w:rsidRPr="002358BE">
        <w:rPr>
          <w:rFonts w:ascii="Calibri" w:hAnsi="Calibri" w:cs="Calibri"/>
          <w:sz w:val="24"/>
          <w:szCs w:val="24"/>
        </w:rPr>
        <w:t xml:space="preserve">je výchozí </w:t>
      </w:r>
      <w:r w:rsidRPr="002358BE">
        <w:rPr>
          <w:rFonts w:ascii="Calibri" w:hAnsi="Calibri" w:cs="Calibri"/>
          <w:sz w:val="24"/>
          <w:szCs w:val="24"/>
        </w:rPr>
        <w:t>hodnota</w:t>
      </w:r>
      <w:r w:rsidR="00E608E9" w:rsidRPr="002358BE">
        <w:rPr>
          <w:rFonts w:ascii="Calibri" w:hAnsi="Calibri" w:cs="Calibri"/>
          <w:sz w:val="24"/>
          <w:szCs w:val="24"/>
        </w:rPr>
        <w:t xml:space="preserve"> nákladů na p</w:t>
      </w:r>
      <w:r w:rsidR="0015597B" w:rsidRPr="002358BE">
        <w:rPr>
          <w:rFonts w:ascii="Calibri" w:hAnsi="Calibri" w:cs="Calibri"/>
          <w:sz w:val="24"/>
          <w:szCs w:val="24"/>
        </w:rPr>
        <w:t>ojištění</w:t>
      </w:r>
      <w:r w:rsidR="00E608E9" w:rsidRPr="002358BE">
        <w:rPr>
          <w:rFonts w:ascii="Calibri" w:hAnsi="Calibri" w:cs="Calibri"/>
          <w:sz w:val="24"/>
          <w:szCs w:val="24"/>
        </w:rPr>
        <w:t xml:space="preserve"> vozidel uvedená v nabídce dopravce [Kč] </w:t>
      </w:r>
    </w:p>
    <w:p w14:paraId="433DDCE1" w14:textId="77777777" w:rsidR="0015597B" w:rsidRPr="002358BE" w:rsidRDefault="0015597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i </w:t>
      </w:r>
      <w:r w:rsidRPr="002358BE">
        <w:rPr>
          <w:rFonts w:ascii="Calibri" w:hAnsi="Calibri" w:cs="Calibri"/>
          <w:sz w:val="24"/>
          <w:szCs w:val="24"/>
        </w:rPr>
        <w:t>je koeficient změny, který se vypočítá jako podíl průměrného bazického indexu spotřebitelských cen za 3 kalendářní měsíce předcházejícího kalendářního roku (říjen až prosinec) a 9 kalendářních měsíců kalendářního roku (leden až září) dle měsíčních hodnot vyhlášených ČSÚ</w:t>
      </w:r>
      <w:r w:rsidRPr="002358BE">
        <w:rPr>
          <w:rStyle w:val="Znakapoznpodarou"/>
          <w:rFonts w:ascii="Calibri" w:hAnsi="Calibri" w:cs="Calibri"/>
          <w:sz w:val="24"/>
          <w:szCs w:val="24"/>
        </w:rPr>
        <w:footnoteReference w:id="12"/>
      </w:r>
      <w:r w:rsidRPr="002358BE">
        <w:rPr>
          <w:rFonts w:ascii="Calibri" w:hAnsi="Calibri" w:cs="Calibri"/>
          <w:sz w:val="24"/>
          <w:szCs w:val="24"/>
        </w:rPr>
        <w:t xml:space="preserve"> a výchozí hodnoty referenčního bazického indexu spotřebitelských cen stanovené objednatelem.</w:t>
      </w:r>
    </w:p>
    <w:p w14:paraId="374F6EE4" w14:textId="77777777" w:rsidR="0015597B" w:rsidRPr="002358BE" w:rsidRDefault="0015597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 indexaci s účinností od 1.1.2026 se tak pro výpočet použije aritmetický průměr měsíčních údajů zaokrouhlený na jedno desetinné místo za měsíce říjen 2024 až září 2025.</w:t>
      </w:r>
    </w:p>
    <w:p w14:paraId="6A46C0D2" w14:textId="77777777" w:rsidR="0015597B" w:rsidRPr="002358BE" w:rsidRDefault="0015597B" w:rsidP="002358BE">
      <w:pPr>
        <w:jc w:val="both"/>
        <w:rPr>
          <w:rFonts w:ascii="Calibri" w:hAnsi="Calibri" w:cs="Calibri"/>
          <w:sz w:val="24"/>
          <w:szCs w:val="24"/>
        </w:rPr>
      </w:pPr>
    </w:p>
    <w:p w14:paraId="195E7DDF" w14:textId="77777777" w:rsidR="0015597B" w:rsidRPr="002358BE" w:rsidRDefault="00E608E9" w:rsidP="002358BE">
      <w:pPr>
        <w:pStyle w:val="Odstavecseseznamem"/>
        <w:numPr>
          <w:ilvl w:val="3"/>
          <w:numId w:val="27"/>
        </w:numPr>
        <w:ind w:left="993" w:hanging="993"/>
        <w:jc w:val="both"/>
        <w:rPr>
          <w:rStyle w:val="Siln"/>
          <w:rFonts w:ascii="Calibri" w:hAnsi="Calibri" w:cs="Calibri"/>
          <w:sz w:val="24"/>
          <w:szCs w:val="24"/>
        </w:rPr>
      </w:pPr>
      <w:r w:rsidRPr="002358BE">
        <w:rPr>
          <w:rStyle w:val="Siln"/>
          <w:rFonts w:ascii="Calibri" w:hAnsi="Calibri" w:cs="Calibri"/>
          <w:sz w:val="24"/>
          <w:szCs w:val="24"/>
        </w:rPr>
        <w:t xml:space="preserve">Režijní náklady a </w:t>
      </w:r>
      <w:r w:rsidR="0015597B" w:rsidRPr="002358BE">
        <w:rPr>
          <w:rStyle w:val="Siln"/>
          <w:rFonts w:ascii="Calibri" w:hAnsi="Calibri" w:cs="Calibri"/>
          <w:sz w:val="24"/>
          <w:szCs w:val="24"/>
        </w:rPr>
        <w:t>zisk</w:t>
      </w:r>
      <w:r w:rsidRPr="002358BE">
        <w:rPr>
          <w:rStyle w:val="Siln"/>
          <w:rFonts w:ascii="Calibri" w:hAnsi="Calibri" w:cs="Calibri"/>
          <w:sz w:val="24"/>
          <w:szCs w:val="24"/>
        </w:rPr>
        <w:t xml:space="preserve"> </w:t>
      </w:r>
    </w:p>
    <w:p w14:paraId="101C6D8E" w14:textId="585B8A00" w:rsidR="0015597B" w:rsidRPr="002358BE" w:rsidRDefault="00000000" w:rsidP="002358BE">
      <w:pPr>
        <w:jc w:val="both"/>
        <w:rPr>
          <w:rFonts w:ascii="Calibri" w:hAnsi="Calibri" w:cs="Calibri"/>
          <w:b/>
          <w:b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=R∙i</m:t>
          </m:r>
        </m:oMath>
      </m:oMathPara>
    </w:p>
    <w:p w14:paraId="59603F8E" w14:textId="43D1C1A1" w:rsidR="00E608E9" w:rsidRPr="002358BE" w:rsidRDefault="0015597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</w:t>
      </w:r>
      <w:r w:rsidR="00E608E9" w:rsidRPr="002358BE">
        <w:rPr>
          <w:rFonts w:ascii="Calibri" w:hAnsi="Calibri" w:cs="Calibri"/>
          <w:sz w:val="24"/>
          <w:szCs w:val="24"/>
        </w:rPr>
        <w:t xml:space="preserve">de </w:t>
      </w:r>
    </w:p>
    <w:p w14:paraId="5C730DF0" w14:textId="7B51E287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R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 xml:space="preserve">je nová výše režijních nákladů a </w:t>
      </w:r>
      <w:r w:rsidR="00D2700B" w:rsidRPr="002358BE">
        <w:rPr>
          <w:rFonts w:ascii="Calibri" w:hAnsi="Calibri" w:cs="Calibri"/>
          <w:sz w:val="24"/>
          <w:szCs w:val="24"/>
        </w:rPr>
        <w:t>zisku</w:t>
      </w:r>
      <w:r w:rsidRPr="002358BE">
        <w:rPr>
          <w:rFonts w:ascii="Calibri" w:hAnsi="Calibri" w:cs="Calibri"/>
          <w:sz w:val="24"/>
          <w:szCs w:val="24"/>
        </w:rPr>
        <w:t xml:space="preserve"> dopravce zaokrouhlená na 2 desetinná místa [Kč] </w:t>
      </w:r>
    </w:p>
    <w:p w14:paraId="79A90791" w14:textId="62DB6551" w:rsidR="00E608E9" w:rsidRPr="002358BE" w:rsidRDefault="00E608E9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R </w:t>
      </w:r>
      <w:r w:rsidRPr="002358BE">
        <w:rPr>
          <w:rFonts w:ascii="Calibri" w:hAnsi="Calibri" w:cs="Calibri"/>
          <w:sz w:val="24"/>
          <w:szCs w:val="24"/>
        </w:rPr>
        <w:t xml:space="preserve">je </w:t>
      </w:r>
      <w:r w:rsidR="00D2700B" w:rsidRPr="002358BE">
        <w:rPr>
          <w:rFonts w:ascii="Calibri" w:hAnsi="Calibri" w:cs="Calibri"/>
          <w:sz w:val="24"/>
          <w:szCs w:val="24"/>
        </w:rPr>
        <w:t>výchozí hodnota</w:t>
      </w:r>
      <w:r w:rsidRPr="002358BE">
        <w:rPr>
          <w:rFonts w:ascii="Calibri" w:hAnsi="Calibri" w:cs="Calibri"/>
          <w:sz w:val="24"/>
          <w:szCs w:val="24"/>
        </w:rPr>
        <w:t xml:space="preserve"> režijních nákladů a </w:t>
      </w:r>
      <w:r w:rsidR="00D2700B" w:rsidRPr="002358BE">
        <w:rPr>
          <w:rFonts w:ascii="Calibri" w:hAnsi="Calibri" w:cs="Calibri"/>
          <w:sz w:val="24"/>
          <w:szCs w:val="24"/>
        </w:rPr>
        <w:t>zisku</w:t>
      </w:r>
      <w:r w:rsidRPr="002358BE">
        <w:rPr>
          <w:rFonts w:ascii="Calibri" w:hAnsi="Calibri" w:cs="Calibri"/>
          <w:sz w:val="24"/>
          <w:szCs w:val="24"/>
        </w:rPr>
        <w:t xml:space="preserve"> uvedená v nabídce dopravce [Kč] </w:t>
      </w:r>
    </w:p>
    <w:p w14:paraId="2A7BB872" w14:textId="77777777" w:rsidR="00D2700B" w:rsidRPr="002358BE" w:rsidRDefault="00D2700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i </w:t>
      </w:r>
      <w:r w:rsidRPr="002358BE">
        <w:rPr>
          <w:rFonts w:ascii="Calibri" w:hAnsi="Calibri" w:cs="Calibri"/>
          <w:sz w:val="24"/>
          <w:szCs w:val="24"/>
        </w:rPr>
        <w:t>je koeficient změny, který se vypočítá jako podíl průměrného bazického indexu spotřebitelských cen za 3 kalendářní měsíce předcházejícího kalendářního roku (říjen až prosinec) a 9 kalendářních měsíců kalendářního roku (leden až září) dle měsíčních hodnot vyhlášených ČSÚ</w:t>
      </w:r>
      <w:r w:rsidRPr="002358BE">
        <w:rPr>
          <w:rStyle w:val="Znakapoznpodarou"/>
          <w:rFonts w:ascii="Calibri" w:hAnsi="Calibri" w:cs="Calibri"/>
          <w:sz w:val="24"/>
          <w:szCs w:val="24"/>
        </w:rPr>
        <w:footnoteReference w:id="13"/>
      </w:r>
      <w:r w:rsidRPr="002358BE">
        <w:rPr>
          <w:rFonts w:ascii="Calibri" w:hAnsi="Calibri" w:cs="Calibri"/>
          <w:sz w:val="24"/>
          <w:szCs w:val="24"/>
        </w:rPr>
        <w:t xml:space="preserve"> a výchozí hodnoty referenčního bazického indexu spotřebitelských cen stanovené objednatelem.</w:t>
      </w:r>
    </w:p>
    <w:p w14:paraId="675FB33F" w14:textId="77777777" w:rsidR="00D2700B" w:rsidRPr="002358BE" w:rsidRDefault="00D2700B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K indexaci s účinností od 1.1.2026 se tak pro výpočet použije aritmetický průměr měsíčních údajů zaokrouhlený na jedno desetinné místo za měsíce říjen 2024 až září 2025.</w:t>
      </w:r>
    </w:p>
    <w:p w14:paraId="58255CD3" w14:textId="77777777" w:rsidR="000A5785" w:rsidRPr="002358BE" w:rsidRDefault="000A5785" w:rsidP="002358BE">
      <w:pPr>
        <w:jc w:val="both"/>
        <w:rPr>
          <w:rFonts w:ascii="Calibri" w:hAnsi="Calibri" w:cs="Calibri"/>
          <w:sz w:val="24"/>
          <w:szCs w:val="24"/>
        </w:rPr>
      </w:pPr>
    </w:p>
    <w:p w14:paraId="1544F777" w14:textId="77777777" w:rsidR="000A5785" w:rsidRPr="002358BE" w:rsidRDefault="000A5785" w:rsidP="002358BE">
      <w:pPr>
        <w:pStyle w:val="Odstavecseseznamem"/>
        <w:numPr>
          <w:ilvl w:val="1"/>
          <w:numId w:val="27"/>
        </w:numPr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Aktualizace C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DV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v případě změn zadání dopravní služby </w:t>
      </w:r>
    </w:p>
    <w:p w14:paraId="02FF3FF3" w14:textId="046F6D35" w:rsidR="000A5785" w:rsidRPr="002358BE" w:rsidRDefault="00A60E1F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>V případě, že dojde ke změně skladby vozového parku (zvýšení</w:t>
      </w:r>
      <w:r w:rsidR="00697AF8" w:rsidRPr="002358BE">
        <w:rPr>
          <w:rFonts w:ascii="Calibri" w:hAnsi="Calibri" w:cs="Calibri"/>
          <w:sz w:val="24"/>
          <w:szCs w:val="24"/>
        </w:rPr>
        <w:t xml:space="preserve"> nebo snížení počtu vozidel)</w:t>
      </w:r>
      <w:r w:rsidR="00F15865" w:rsidRPr="002358BE">
        <w:rPr>
          <w:rFonts w:ascii="Calibri" w:hAnsi="Calibri" w:cs="Calibri"/>
          <w:sz w:val="24"/>
          <w:szCs w:val="24"/>
        </w:rPr>
        <w:t xml:space="preserve"> nebo k zásadní změně rozsahu objednávaného dopravního výkonu</w:t>
      </w:r>
      <w:r w:rsidR="00697AF8" w:rsidRPr="002358BE">
        <w:rPr>
          <w:rFonts w:ascii="Calibri" w:hAnsi="Calibri" w:cs="Calibri"/>
          <w:sz w:val="24"/>
          <w:szCs w:val="24"/>
        </w:rPr>
        <w:t xml:space="preserve"> požadované objednatelem, bude provedena aktualizace ceny dopravního výkonu</w:t>
      </w:r>
      <w:r w:rsidRPr="002358BE">
        <w:rPr>
          <w:rFonts w:ascii="Calibri" w:hAnsi="Calibri" w:cs="Calibri"/>
          <w:sz w:val="24"/>
          <w:szCs w:val="24"/>
        </w:rPr>
        <w:t xml:space="preserve"> vždy k datu účinnosti změny dopravního zadání (zahájení provozu, mimořádná změna jízdních řádů nebo jiná mimořádná změna dle smlouvy)</w:t>
      </w:r>
      <w:r w:rsidR="00697AF8" w:rsidRPr="002358BE">
        <w:rPr>
          <w:rFonts w:ascii="Calibri" w:hAnsi="Calibri" w:cs="Calibri"/>
          <w:sz w:val="24"/>
          <w:szCs w:val="24"/>
        </w:rPr>
        <w:t>.</w:t>
      </w:r>
    </w:p>
    <w:p w14:paraId="4CD9C465" w14:textId="595C4676" w:rsidR="00E608E9" w:rsidRPr="002358BE" w:rsidRDefault="00E608E9" w:rsidP="002358BE">
      <w:pPr>
        <w:pStyle w:val="Odstavecseseznamem"/>
        <w:numPr>
          <w:ilvl w:val="2"/>
          <w:numId w:val="27"/>
        </w:numPr>
        <w:ind w:left="709" w:hanging="709"/>
        <w:jc w:val="both"/>
        <w:rPr>
          <w:rStyle w:val="Siln"/>
          <w:rFonts w:ascii="Calibri" w:hAnsi="Calibri" w:cs="Calibri"/>
          <w:sz w:val="24"/>
          <w:szCs w:val="24"/>
        </w:rPr>
      </w:pPr>
      <w:r w:rsidRPr="002358BE">
        <w:rPr>
          <w:rStyle w:val="Siln"/>
          <w:rFonts w:ascii="Calibri" w:hAnsi="Calibri" w:cs="Calibri"/>
          <w:sz w:val="24"/>
          <w:szCs w:val="24"/>
        </w:rPr>
        <w:t>Změna nákladů na p</w:t>
      </w:r>
      <w:r w:rsidR="00697AF8" w:rsidRPr="002358BE">
        <w:rPr>
          <w:rStyle w:val="Siln"/>
          <w:rFonts w:ascii="Calibri" w:hAnsi="Calibri" w:cs="Calibri"/>
          <w:sz w:val="24"/>
          <w:szCs w:val="24"/>
        </w:rPr>
        <w:t>ořízení</w:t>
      </w:r>
      <w:r w:rsidRPr="002358BE">
        <w:rPr>
          <w:rStyle w:val="Siln"/>
          <w:rFonts w:ascii="Calibri" w:hAnsi="Calibri" w:cs="Calibri"/>
          <w:sz w:val="24"/>
          <w:szCs w:val="24"/>
        </w:rPr>
        <w:t xml:space="preserve"> vozidel v důsledku změny skladby vozového parku</w:t>
      </w:r>
    </w:p>
    <w:p w14:paraId="21100DB0" w14:textId="77777777" w:rsidR="00324911" w:rsidRPr="002358BE" w:rsidRDefault="00000000" w:rsidP="002358BE">
      <w:pPr>
        <w:jc w:val="both"/>
        <w:rPr>
          <w:rFonts w:ascii="Calibri" w:hAnsi="Calibri" w:cs="Calibri"/>
          <w:sz w:val="24"/>
          <w:szCs w:val="24"/>
          <w:vertAlign w:val="subscript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=B+i∙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sub>
                  </m:sSub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D1</m:t>
                      </m:r>
                    </m:sub>
                  </m:s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sub>
                  </m:sSub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eastAsiaTheme="minorEastAsia" w:hAnsi="Cambria Math" w:cs="Calibr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</m:t>
                      </m:r>
                    </m:sub>
                  </m:sSub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CNG1</m:t>
                      </m:r>
                    </m:sub>
                  </m:s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CNG</m:t>
                      </m:r>
                    </m:sub>
                  </m:sSub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eastAsiaTheme="minorEastAsia" w:hAnsi="Cambria Math" w:cs="Calibr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</m:t>
                      </m:r>
                    </m:sub>
                  </m:sSub>
                </m:den>
              </m:f>
              <m: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E1</m:t>
                      </m:r>
                    </m:sub>
                  </m:s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E</m:t>
                      </m:r>
                    </m:sub>
                  </m:sSub>
                  <m:ctrlPr>
                    <w:rPr>
                      <w:rFonts w:ascii="Cambria Math" w:eastAsiaTheme="minorEastAsia" w:hAnsi="Cambria Math" w:cs="Calibri"/>
                      <w:i/>
                      <w:sz w:val="24"/>
                      <w:szCs w:val="24"/>
                    </w:rPr>
                  </m:ctrlPr>
                </m:e>
              </m:d>
            </m:e>
          </m:d>
        </m:oMath>
      </m:oMathPara>
    </w:p>
    <w:p w14:paraId="7FE9D686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sz w:val="24"/>
          <w:szCs w:val="24"/>
        </w:rPr>
        <w:t xml:space="preserve">kde </w:t>
      </w:r>
    </w:p>
    <w:p w14:paraId="48D7DEB8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B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 xml:space="preserve">je nová výše nákladů na pořízení vozidel po změně skladby vozového parku zaokrouhlená na 2 desetinná místa [Kč] </w:t>
      </w:r>
    </w:p>
    <w:p w14:paraId="1C88256B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 xml:space="preserve">B </w:t>
      </w:r>
      <w:r w:rsidRPr="002358BE">
        <w:rPr>
          <w:rFonts w:ascii="Calibri" w:hAnsi="Calibri" w:cs="Calibri"/>
          <w:sz w:val="24"/>
          <w:szCs w:val="24"/>
        </w:rPr>
        <w:t>je výchozí hodnota nákladů na pořízení vozidel uvedená v nabídce dopravce [Kč]</w:t>
      </w:r>
    </w:p>
    <w:p w14:paraId="2E1034EA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B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</w:t>
      </w:r>
      <w:r w:rsidRPr="002358BE">
        <w:rPr>
          <w:rFonts w:ascii="Calibri" w:hAnsi="Calibri" w:cs="Calibri"/>
          <w:sz w:val="24"/>
          <w:szCs w:val="24"/>
        </w:rPr>
        <w:t xml:space="preserve"> je výchozí hodnota nákladů na pořízení dieselových a hybridních vozidel s pohonem na naftu uvedená v nabídce dopravce [Kč]</w:t>
      </w:r>
    </w:p>
    <w:p w14:paraId="3ECAD3F1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B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Pr="002358BE">
        <w:rPr>
          <w:rFonts w:ascii="Calibri" w:hAnsi="Calibri" w:cs="Calibri"/>
          <w:sz w:val="24"/>
          <w:szCs w:val="24"/>
        </w:rPr>
        <w:t xml:space="preserve"> je výchozí hodnota nákladů na pořízení vozidel na CNG uvedená v nabídce dopravce [Kč]</w:t>
      </w:r>
    </w:p>
    <w:p w14:paraId="0631A3B7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B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Pr="002358BE">
        <w:rPr>
          <w:rFonts w:ascii="Calibri" w:hAnsi="Calibri" w:cs="Calibri"/>
          <w:sz w:val="24"/>
          <w:szCs w:val="24"/>
        </w:rPr>
        <w:t xml:space="preserve"> je výchozí hodnota nákladů na pořízení vozidel na elektrický pohon (bezemisní) uvedená v nabídce dopravce [Kč]</w:t>
      </w:r>
    </w:p>
    <w:p w14:paraId="39624AD2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A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D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>je výchozí počet dieselových vozidel stanovený v tabulce „Struktura a hodnoty nákladů na zajištění plnění jednoho (prvního) roku veřejné zakázky“. Mezi dieselová vozidla se počítají také nízkoemisní hybridní vozidla s pohonem na naftu.</w:t>
      </w:r>
    </w:p>
    <w:p w14:paraId="0ADD1BA1" w14:textId="77777777" w:rsidR="00324911" w:rsidRPr="002358BE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2358BE">
        <w:rPr>
          <w:rFonts w:ascii="Calibri" w:hAnsi="Calibri" w:cs="Calibri"/>
          <w:b/>
          <w:bCs/>
          <w:sz w:val="24"/>
          <w:szCs w:val="24"/>
        </w:rPr>
        <w:t>A</w:t>
      </w:r>
      <w:r w:rsidRPr="002358BE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Pr="002358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358BE">
        <w:rPr>
          <w:rFonts w:ascii="Calibri" w:hAnsi="Calibri" w:cs="Calibri"/>
          <w:sz w:val="24"/>
          <w:szCs w:val="24"/>
        </w:rPr>
        <w:t>je výchozí počet vozidel na CNG stanovený v tabulce „Struktura a hodnoty nákladů na zajištění plnění jednoho (prvního) roku veřejné zakázky“.</w:t>
      </w:r>
    </w:p>
    <w:p w14:paraId="5F79B1F3" w14:textId="77777777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výchozí počet vozidel na elektrický pohon (bezemisní) stanovený v tabulce „Struktura a hodnoty nákladů na zajištění plnění jednoho (prvního) roku veřejné zakázky“.</w:t>
      </w:r>
    </w:p>
    <w:p w14:paraId="5AAC9589" w14:textId="77777777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D1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nový celkový počet dieselových vozidel.</w:t>
      </w:r>
    </w:p>
    <w:p w14:paraId="29F195F1" w14:textId="420C7F96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CNG</w:t>
      </w:r>
      <w:r w:rsidR="00337964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nový celkový počet vozidel na CNG.</w:t>
      </w:r>
    </w:p>
    <w:p w14:paraId="34120AFB" w14:textId="748763B2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E</w:t>
      </w:r>
      <w:r w:rsidR="00337964"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nový celkový počet vozidel na elektrický pohon (bezemisní).</w:t>
      </w:r>
    </w:p>
    <w:p w14:paraId="333BFD27" w14:textId="5F95C9C7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 xml:space="preserve">i </w:t>
      </w:r>
      <w:r w:rsidRPr="00AC6901">
        <w:rPr>
          <w:rFonts w:ascii="Calibri" w:hAnsi="Calibri" w:cs="Calibri"/>
          <w:sz w:val="24"/>
          <w:szCs w:val="24"/>
        </w:rPr>
        <w:t xml:space="preserve">je </w:t>
      </w:r>
      <w:r w:rsidR="00337964" w:rsidRPr="00AC6901">
        <w:rPr>
          <w:rFonts w:ascii="Calibri" w:hAnsi="Calibri" w:cs="Calibri"/>
          <w:sz w:val="24"/>
          <w:szCs w:val="24"/>
        </w:rPr>
        <w:t xml:space="preserve">aktuální </w:t>
      </w:r>
      <w:r w:rsidRPr="00AC6901">
        <w:rPr>
          <w:rFonts w:ascii="Calibri" w:hAnsi="Calibri" w:cs="Calibri"/>
          <w:sz w:val="24"/>
          <w:szCs w:val="24"/>
        </w:rPr>
        <w:t>koeficient změny, platný v roce, ve kterém dojde ke změně dopravního zadání. Například pokud dojde ke změně od 1.6.2027, platí koeficient změny platný s účinností od 1.1.2027.</w:t>
      </w:r>
    </w:p>
    <w:p w14:paraId="1F6B7CF7" w14:textId="77777777" w:rsidR="00324911" w:rsidRPr="00AC6901" w:rsidRDefault="00324911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V případě, že dojde k výpočtu nové výše nákladů na pořízení vozidel „B</w:t>
      </w:r>
      <w:r w:rsidRPr="00AC6901">
        <w:rPr>
          <w:rFonts w:ascii="Calibri" w:hAnsi="Calibri" w:cs="Calibri"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sz w:val="24"/>
          <w:szCs w:val="24"/>
        </w:rPr>
        <w:t>“, nahradí tato hodnota od data účinnosti změny dopravního zadání hodnotu „B“ ve výpočtu 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dle odst. 2.1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ke sjednanému datu) i všech budoucích výpočtech změny nákladů na pořízení vozidel v důsledku změny skladby vozového parku.</w:t>
      </w:r>
    </w:p>
    <w:p w14:paraId="7DAD25BB" w14:textId="77777777" w:rsidR="00324911" w:rsidRPr="00AC6901" w:rsidRDefault="00324911" w:rsidP="00324911">
      <w:pPr>
        <w:rPr>
          <w:rStyle w:val="Siln"/>
          <w:rFonts w:ascii="Calibri" w:hAnsi="Calibri" w:cs="Calibri"/>
          <w:sz w:val="24"/>
          <w:szCs w:val="24"/>
        </w:rPr>
      </w:pPr>
    </w:p>
    <w:p w14:paraId="211E8E65" w14:textId="516B01A4" w:rsidR="00324911" w:rsidRPr="00AC6901" w:rsidRDefault="0055189E" w:rsidP="002358BE">
      <w:pPr>
        <w:pStyle w:val="Odstavecseseznamem"/>
        <w:numPr>
          <w:ilvl w:val="2"/>
          <w:numId w:val="27"/>
        </w:numPr>
        <w:ind w:left="709" w:hanging="709"/>
        <w:jc w:val="both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Změna nákladů na pojištění vozidel v důsledku změny skladby vozového parku</w:t>
      </w:r>
    </w:p>
    <w:p w14:paraId="33365ECB" w14:textId="77777777" w:rsidR="00F15865" w:rsidRPr="00AC6901" w:rsidRDefault="00000000" w:rsidP="00F15865">
      <w:pPr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 w:cs="Calibri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Calibri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 w:cs="Calibri"/>
                  <w:sz w:val="24"/>
                  <w:szCs w:val="24"/>
                </w:rPr>
                <m:t>1</m:t>
              </m:r>
            </m:sub>
          </m:sSub>
        </m:oMath>
      </m:oMathPara>
    </w:p>
    <w:p w14:paraId="47DF52EF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kde</w:t>
      </w:r>
    </w:p>
    <w:p w14:paraId="5D7D75B6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Z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2</w:t>
      </w:r>
      <w:r w:rsidRPr="00AC6901">
        <w:rPr>
          <w:rFonts w:ascii="Calibri" w:hAnsi="Calibri" w:cs="Calibri"/>
          <w:sz w:val="24"/>
          <w:szCs w:val="24"/>
        </w:rPr>
        <w:t xml:space="preserve"> je nová výše nákladů na pojištění vozidel po změně skladby vozového parku zaokrouhlená na 2 desetinná místa [Kč] </w:t>
      </w:r>
    </w:p>
    <w:p w14:paraId="3119AD9F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Z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aktuální hodnota nákladů na pojištění vozidel, platná v roce, ve kterém dojde ke změně dopravního zadání. [Kč]</w:t>
      </w:r>
    </w:p>
    <w:p w14:paraId="412672D2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aktuální celkový počet vozidel. V případě prvního výpočtu se jedná o výchozí počet vozidel stanovený v tabulce „Struktura a hodnoty nákladů na zajištění plnění jednoho (prvního) roku veřejné zakázky“.</w:t>
      </w:r>
    </w:p>
    <w:p w14:paraId="7B0FB5C2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A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nový celkový počet vozidel.</w:t>
      </w:r>
    </w:p>
    <w:p w14:paraId="24BCBAA8" w14:textId="77777777" w:rsidR="00F15865" w:rsidRPr="00AC6901" w:rsidRDefault="00F15865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sz w:val="24"/>
          <w:szCs w:val="24"/>
        </w:rPr>
        <w:t>V případě, že dojde k výpočtu nové výše nákladů na pojištění vozidel „Z</w:t>
      </w:r>
      <w:r w:rsidRPr="00AC6901">
        <w:rPr>
          <w:rFonts w:ascii="Calibri" w:hAnsi="Calibri" w:cs="Calibri"/>
          <w:sz w:val="24"/>
          <w:szCs w:val="24"/>
          <w:vertAlign w:val="subscript"/>
        </w:rPr>
        <w:t>2</w:t>
      </w:r>
      <w:r w:rsidRPr="00AC6901">
        <w:rPr>
          <w:rFonts w:ascii="Calibri" w:hAnsi="Calibri" w:cs="Calibri"/>
          <w:sz w:val="24"/>
          <w:szCs w:val="24"/>
        </w:rPr>
        <w:t>“, nahradí tato hodnota od data účinnosti změny dopravního zadání hodnotu „Z</w:t>
      </w:r>
      <w:r w:rsidRPr="00AC6901">
        <w:rPr>
          <w:rFonts w:ascii="Calibri" w:hAnsi="Calibri" w:cs="Calibri"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sz w:val="24"/>
          <w:szCs w:val="24"/>
        </w:rPr>
        <w:t>“ ve výpočtu 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dle odst. 2.1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ke sjednanému datu) i všech budoucích výpočtech změny nákladů na pojištění vozidel v důsledku změny skladby vozového parku.</w:t>
      </w:r>
    </w:p>
    <w:p w14:paraId="352E3AAB" w14:textId="77777777" w:rsidR="00F15865" w:rsidRPr="00AC6901" w:rsidRDefault="00F15865" w:rsidP="00F15865">
      <w:pPr>
        <w:rPr>
          <w:rStyle w:val="Siln"/>
          <w:rFonts w:ascii="Calibri" w:hAnsi="Calibri" w:cs="Calibri"/>
          <w:sz w:val="24"/>
          <w:szCs w:val="24"/>
        </w:rPr>
      </w:pPr>
    </w:p>
    <w:p w14:paraId="77DF237A" w14:textId="10FC147E" w:rsidR="00F15865" w:rsidRPr="00AC6901" w:rsidRDefault="00F15865" w:rsidP="002358BE">
      <w:pPr>
        <w:pStyle w:val="Odstavecseseznamem"/>
        <w:numPr>
          <w:ilvl w:val="2"/>
          <w:numId w:val="27"/>
        </w:numPr>
        <w:ind w:left="709" w:hanging="709"/>
        <w:jc w:val="both"/>
        <w:rPr>
          <w:rStyle w:val="Siln"/>
          <w:rFonts w:ascii="Calibri" w:hAnsi="Calibri" w:cs="Calibri"/>
          <w:sz w:val="24"/>
          <w:szCs w:val="24"/>
        </w:rPr>
      </w:pPr>
      <w:r w:rsidRPr="00AC6901">
        <w:rPr>
          <w:rStyle w:val="Siln"/>
          <w:rFonts w:ascii="Calibri" w:hAnsi="Calibri" w:cs="Calibri"/>
          <w:sz w:val="24"/>
          <w:szCs w:val="24"/>
        </w:rPr>
        <w:t>Aktualizace C</w:t>
      </w:r>
      <w:r w:rsidRPr="00AC6901">
        <w:rPr>
          <w:rStyle w:val="Siln"/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Style w:val="Siln"/>
          <w:rFonts w:ascii="Calibri" w:hAnsi="Calibri" w:cs="Calibri"/>
          <w:sz w:val="24"/>
          <w:szCs w:val="24"/>
        </w:rPr>
        <w:t xml:space="preserve"> v případě zásadní změny rozsahu objednávaného dopravního výkonu</w:t>
      </w:r>
    </w:p>
    <w:p w14:paraId="2D82DFD8" w14:textId="66CEBC60" w:rsidR="007B7CD9" w:rsidDel="00B54CE6" w:rsidRDefault="00F15865" w:rsidP="002358BE">
      <w:pPr>
        <w:jc w:val="both"/>
        <w:rPr>
          <w:del w:id="5" w:author="Jana Řehořková" w:date="2025-07-27T14:18:00Z" w16du:dateUtc="2025-07-27T12:18:00Z"/>
          <w:rFonts w:ascii="Calibri" w:hAnsi="Calibri" w:cs="Calibri"/>
          <w:sz w:val="24"/>
          <w:szCs w:val="24"/>
        </w:rPr>
      </w:pPr>
      <w:del w:id="6" w:author="Jana Řehořková" w:date="2025-07-27T14:18:00Z" w16du:dateUtc="2025-07-27T12:18:00Z">
        <w:r w:rsidRPr="00AC6901" w:rsidDel="00B54CE6">
          <w:rPr>
            <w:rFonts w:ascii="Calibri" w:hAnsi="Calibri" w:cs="Calibri"/>
            <w:sz w:val="24"/>
            <w:szCs w:val="24"/>
          </w:rPr>
          <w:delText>V případě zásadní změny rozsahu objednávaného dopravního výkonu (zvýšení nebo snížení o více než 5%) bude provedena aktualizace C</w:delText>
        </w:r>
        <w:r w:rsidRPr="00AC6901" w:rsidDel="00B54CE6">
          <w:rPr>
            <w:rFonts w:ascii="Calibri" w:hAnsi="Calibri" w:cs="Calibri"/>
            <w:sz w:val="24"/>
            <w:szCs w:val="24"/>
            <w:vertAlign w:val="subscript"/>
          </w:rPr>
          <w:delText>DV</w:delText>
        </w:r>
        <w:r w:rsidRPr="00AC6901" w:rsidDel="00B54CE6">
          <w:rPr>
            <w:rFonts w:ascii="Calibri" w:hAnsi="Calibri" w:cs="Calibri"/>
            <w:sz w:val="24"/>
            <w:szCs w:val="24"/>
          </w:rPr>
          <w:delText>. Zásadní změnou rozsahu objednávaného dopravního výkonu se rozumí taková změna dopravního výkonu, kdy průměrný počet km na jeden den (počet km od účinnosti změny rozsahu závazku do konce kalendářního roku / počet dnů od účinnosti změny rozsahu závazku do konce kalendářního roku) činí od účinnosti změny rozsahu závazku do konce kalendářního roku nejméně 95 % a nejvýše 105 % průměrného počtu km na jeden den, který je roven podílu aktuální výše objednaného dopravního výkonu a 365 dnů.</w:delText>
        </w:r>
      </w:del>
    </w:p>
    <w:p w14:paraId="3CADDAF0" w14:textId="267EDA16" w:rsidR="00B54CE6" w:rsidRPr="00AC6901" w:rsidRDefault="00B54CE6" w:rsidP="002358BE">
      <w:pPr>
        <w:jc w:val="both"/>
        <w:rPr>
          <w:ins w:id="7" w:author="Jana Řehořková" w:date="2025-07-27T14:17:00Z" w16du:dateUtc="2025-07-27T12:17:00Z"/>
          <w:rFonts w:ascii="Calibri" w:hAnsi="Calibri" w:cs="Calibri"/>
          <w:sz w:val="24"/>
          <w:szCs w:val="24"/>
        </w:rPr>
      </w:pPr>
      <w:ins w:id="8" w:author="Jana Řehořková" w:date="2025-07-27T14:18:00Z" w16du:dateUtc="2025-07-27T12:18:00Z">
        <w:r w:rsidRPr="00B54CE6">
          <w:rPr>
            <w:rFonts w:ascii="Calibri" w:hAnsi="Calibri" w:cs="Calibri"/>
            <w:sz w:val="24"/>
            <w:szCs w:val="24"/>
          </w:rPr>
          <w:t xml:space="preserve">V případě zásadní změny rozsahu objednávaného dopravního výkonu (zvýšení nebo snížení o více než </w:t>
        </w:r>
        <w:proofErr w:type="gramStart"/>
        <w:r w:rsidRPr="00B54CE6">
          <w:rPr>
            <w:rFonts w:ascii="Calibri" w:hAnsi="Calibri" w:cs="Calibri"/>
            <w:sz w:val="24"/>
            <w:szCs w:val="24"/>
          </w:rPr>
          <w:t>5%</w:t>
        </w:r>
        <w:proofErr w:type="gramEnd"/>
        <w:r w:rsidRPr="00B54CE6">
          <w:rPr>
            <w:rFonts w:ascii="Calibri" w:hAnsi="Calibri" w:cs="Calibri"/>
            <w:sz w:val="24"/>
            <w:szCs w:val="24"/>
          </w:rPr>
          <w:t>) bude provedena aktualizace CDV.</w:t>
        </w:r>
        <w:r>
          <w:rPr>
            <w:rFonts w:ascii="Calibri" w:hAnsi="Calibri" w:cs="Calibri"/>
            <w:sz w:val="24"/>
            <w:szCs w:val="24"/>
          </w:rPr>
          <w:t xml:space="preserve"> Z</w:t>
        </w:r>
      </w:ins>
      <w:ins w:id="9" w:author="Jana Řehořková" w:date="2025-07-27T14:17:00Z" w16du:dateUtc="2025-07-27T12:17:00Z">
        <w:r w:rsidRPr="00B54CE6">
          <w:rPr>
            <w:rFonts w:ascii="Calibri" w:hAnsi="Calibri" w:cs="Calibri"/>
            <w:sz w:val="24"/>
            <w:szCs w:val="24"/>
          </w:rPr>
          <w:t>ásadní změnou rozsahu objednávaného dopravního výkonu se rozumí taková změna dopravního výkonu, kdy průměrný počet km na jeden den (počet km od účinnosti změny rozsahu závazku do konce kalendářního roku / počet dnů od účinnosti změny rozsahu závazku do konce kalendářního roku) poklesne od účinnosti změny rozsahu závazku do konce kalendářního roku pod 95 % průměrného počtu km na jeden den nebo překročí od účinnosti změny rozsahu závazku do konce kalendářního roku 105 % průměrného počtu km na jeden den, který je roven podílu aktuální výše objednaného dopravního výkonu a 365 dnů.</w:t>
        </w:r>
      </w:ins>
    </w:p>
    <w:p w14:paraId="6B937212" w14:textId="6950722C" w:rsidR="005E6D6B" w:rsidRPr="00AC6901" w:rsidRDefault="005E6D6B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m:oMathPara>
        <m:oMath>
          <m:r>
            <w:rPr>
              <w:rFonts w:ascii="Cambria Math" w:hAnsi="Cambria Math" w:cs="Calibri"/>
              <w:sz w:val="24"/>
              <w:szCs w:val="24"/>
            </w:rPr>
            <m:t>d=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V2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T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V1</m:t>
                      </m:r>
                    </m:sub>
                  </m:sSub>
                </m:num>
                <m:den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365</m:t>
                  </m:r>
                </m:den>
              </m:f>
            </m:den>
          </m:f>
        </m:oMath>
      </m:oMathPara>
    </w:p>
    <w:p w14:paraId="038B347A" w14:textId="4881980B" w:rsidR="005E6D6B" w:rsidRPr="00AC6901" w:rsidRDefault="005E6D6B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sz w:val="24"/>
          <w:szCs w:val="24"/>
        </w:rPr>
        <w:t>kde</w:t>
      </w:r>
    </w:p>
    <w:p w14:paraId="68A9236B" w14:textId="12B684D1" w:rsidR="005E6D6B" w:rsidRPr="00AC6901" w:rsidRDefault="005E6D6B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d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změna rozsahu objednávaného dopravního výkonu</w:t>
      </w:r>
    </w:p>
    <w:p w14:paraId="7A261C22" w14:textId="7CAE1B7F" w:rsidR="009C2FE0" w:rsidRPr="00AC6901" w:rsidRDefault="009C2FE0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D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 xml:space="preserve">je aktuální výše objednaného dopravního výkonu v daném roce. V prvním roce se jedná o </w:t>
      </w:r>
      <w:r w:rsidRPr="00AC6901">
        <w:rPr>
          <w:rFonts w:ascii="Calibri" w:hAnsi="Calibri" w:cs="Calibri"/>
          <w:spacing w:val="4"/>
          <w:sz w:val="24"/>
          <w:szCs w:val="24"/>
        </w:rPr>
        <w:t>Výchozí objednaný dopravní výkon „D</w:t>
      </w:r>
      <w:r w:rsidRPr="00AC6901">
        <w:rPr>
          <w:rFonts w:ascii="Calibri" w:hAnsi="Calibri" w:cs="Calibri"/>
          <w:spacing w:val="4"/>
          <w:sz w:val="24"/>
          <w:szCs w:val="24"/>
          <w:vertAlign w:val="subscript"/>
        </w:rPr>
        <w:t>V</w:t>
      </w:r>
      <w:r w:rsidRPr="00AC6901">
        <w:rPr>
          <w:rFonts w:ascii="Calibri" w:hAnsi="Calibri" w:cs="Calibri"/>
          <w:spacing w:val="4"/>
          <w:sz w:val="24"/>
          <w:szCs w:val="24"/>
        </w:rPr>
        <w:t>“.</w:t>
      </w:r>
      <w:r w:rsidRPr="00AC6901">
        <w:rPr>
          <w:rFonts w:ascii="Calibri" w:hAnsi="Calibri" w:cs="Calibri"/>
          <w:sz w:val="24"/>
          <w:szCs w:val="24"/>
        </w:rPr>
        <w:t xml:space="preserve"> [km] </w:t>
      </w:r>
    </w:p>
    <w:p w14:paraId="380FA3BF" w14:textId="2BE186C9" w:rsidR="009C2FE0" w:rsidRPr="00AC6901" w:rsidRDefault="009C2FE0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D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V2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výše dopravního výkonu od účinnosti změny rozsahu závazku do konce kalendářního roku</w:t>
      </w:r>
      <w:r w:rsidRPr="00AC6901">
        <w:rPr>
          <w:rFonts w:ascii="Calibri" w:hAnsi="Calibri" w:cs="Calibri"/>
          <w:spacing w:val="4"/>
          <w:sz w:val="24"/>
          <w:szCs w:val="24"/>
        </w:rPr>
        <w:t>.</w:t>
      </w:r>
      <w:r w:rsidRPr="00AC6901">
        <w:rPr>
          <w:rFonts w:ascii="Calibri" w:hAnsi="Calibri" w:cs="Calibri"/>
          <w:sz w:val="24"/>
          <w:szCs w:val="24"/>
        </w:rPr>
        <w:t xml:space="preserve"> [km] </w:t>
      </w:r>
    </w:p>
    <w:p w14:paraId="70C78882" w14:textId="2C0C80A3" w:rsidR="005E6D6B" w:rsidRPr="00AC6901" w:rsidRDefault="009C2FE0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T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počet </w:t>
      </w:r>
      <w:r w:rsidRPr="00AC6901">
        <w:rPr>
          <w:rFonts w:ascii="Calibri" w:hAnsi="Calibri" w:cs="Calibri"/>
          <w:sz w:val="24"/>
          <w:szCs w:val="24"/>
        </w:rPr>
        <w:t>dnů od účinnosti změny rozsahu závazku do konce kalendářního roku</w:t>
      </w:r>
    </w:p>
    <w:p w14:paraId="67F51FDB" w14:textId="28516302" w:rsidR="005E6D6B" w:rsidRPr="00AC6901" w:rsidRDefault="009C2FE0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sz w:val="24"/>
          <w:szCs w:val="24"/>
        </w:rPr>
        <w:t>V případě, že hodnota „d“ bude nižší než 0,95 nebo vyšší než 1,05, dojde na období</w:t>
      </w:r>
      <w:r w:rsidRPr="00AC6901">
        <w:rPr>
          <w:rFonts w:ascii="Calibri" w:hAnsi="Calibri" w:cs="Calibri"/>
          <w:sz w:val="24"/>
          <w:szCs w:val="24"/>
        </w:rPr>
        <w:t xml:space="preserve"> od účinnosti změny rozsahu závazku do konce kalendářního roku ke změně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podle následujícího vzorce:</w:t>
      </w:r>
    </w:p>
    <w:p w14:paraId="1554ECB7" w14:textId="0725E6CC" w:rsidR="009C2FE0" w:rsidRPr="00AC6901" w:rsidRDefault="00000000" w:rsidP="002358BE">
      <w:pPr>
        <w:ind w:firstLine="708"/>
        <w:jc w:val="both"/>
        <w:rPr>
          <w:rFonts w:ascii="Calibri" w:hAnsi="Calibri" w:cs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DV2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V1</m:t>
                  </m:r>
                </m:sub>
              </m:sSub>
              <m:r>
                <w:rPr>
                  <w:rFonts w:ascii="Cambria Math" w:hAnsi="Cambria Math" w:cs="Calibri"/>
                  <w:sz w:val="24"/>
                  <w:szCs w:val="24"/>
                </w:rPr>
                <m:t>∙d</m:t>
              </m:r>
            </m:den>
          </m:f>
        </m:oMath>
      </m:oMathPara>
    </w:p>
    <w:p w14:paraId="2BB70BEE" w14:textId="4E6A84A2" w:rsidR="009C2FE0" w:rsidRPr="00AC6901" w:rsidRDefault="009C2FE0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sz w:val="24"/>
          <w:szCs w:val="24"/>
        </w:rPr>
        <w:t>kde</w:t>
      </w:r>
    </w:p>
    <w:p w14:paraId="7BD7C06E" w14:textId="6F536EA0" w:rsidR="005E6D6B" w:rsidRPr="00AC6901" w:rsidRDefault="00F61746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C</w:t>
      </w:r>
      <w:r w:rsidRPr="00AC6901">
        <w:rPr>
          <w:rFonts w:ascii="Calibri" w:eastAsiaTheme="minorEastAsia" w:hAnsi="Calibri" w:cs="Calibri"/>
          <w:b/>
          <w:bCs/>
          <w:sz w:val="24"/>
          <w:szCs w:val="24"/>
          <w:vertAlign w:val="subscript"/>
        </w:rPr>
        <w:t>DV2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nová hodnota C</w:t>
      </w:r>
      <w:r w:rsidRPr="00AC6901">
        <w:rPr>
          <w:rFonts w:ascii="Calibri" w:eastAsiaTheme="minorEastAsia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platná v období</w:t>
      </w:r>
      <w:r w:rsidRPr="00AC6901">
        <w:rPr>
          <w:rFonts w:ascii="Calibri" w:hAnsi="Calibri" w:cs="Calibri"/>
          <w:sz w:val="24"/>
          <w:szCs w:val="24"/>
        </w:rPr>
        <w:t xml:space="preserve"> od účinnosti změny rozsahu závazku do konce kalendářního roku [Kč/km]</w:t>
      </w:r>
    </w:p>
    <w:p w14:paraId="17320D38" w14:textId="55E8D80D" w:rsidR="005E6D6B" w:rsidRPr="00AC6901" w:rsidRDefault="00F6174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V</w:t>
      </w:r>
      <w:r w:rsidRPr="00AC6901">
        <w:rPr>
          <w:rFonts w:ascii="Calibri" w:eastAsiaTheme="minorEastAsia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je aktuální výše variabilních nákladů v daném roce </w:t>
      </w:r>
      <w:r w:rsidRPr="00AC6901">
        <w:rPr>
          <w:rFonts w:ascii="Calibri" w:hAnsi="Calibri" w:cs="Calibri"/>
          <w:sz w:val="24"/>
          <w:szCs w:val="24"/>
        </w:rPr>
        <w:t>[Kč/km]</w:t>
      </w:r>
    </w:p>
    <w:p w14:paraId="288C5206" w14:textId="699251C8" w:rsidR="00F61746" w:rsidRPr="00AC6901" w:rsidRDefault="00F61746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hAnsi="Calibri" w:cs="Calibri"/>
          <w:b/>
          <w:bCs/>
          <w:sz w:val="24"/>
          <w:szCs w:val="24"/>
        </w:rPr>
        <w:t>F</w:t>
      </w:r>
      <w:r w:rsidRPr="00AC6901">
        <w:rPr>
          <w:rFonts w:ascii="Calibri" w:hAnsi="Calibri" w:cs="Calibri"/>
          <w:b/>
          <w:bCs/>
          <w:sz w:val="24"/>
          <w:szCs w:val="24"/>
          <w:vertAlign w:val="subscript"/>
        </w:rPr>
        <w:t>1</w:t>
      </w:r>
      <w:r w:rsidRPr="00AC690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C6901">
        <w:rPr>
          <w:rFonts w:ascii="Calibri" w:hAnsi="Calibri" w:cs="Calibri"/>
          <w:sz w:val="24"/>
          <w:szCs w:val="24"/>
        </w:rPr>
        <w:t>je aktuální výše fixních nákladů v daném roce [km]</w:t>
      </w:r>
    </w:p>
    <w:p w14:paraId="165F8C3C" w14:textId="77777777" w:rsidR="00F61746" w:rsidRPr="00AC6901" w:rsidRDefault="00F61746" w:rsidP="002358BE">
      <w:pPr>
        <w:jc w:val="both"/>
        <w:rPr>
          <w:rFonts w:ascii="Calibri" w:eastAsiaTheme="minorEastAsia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b/>
          <w:bCs/>
          <w:sz w:val="24"/>
          <w:szCs w:val="24"/>
        </w:rPr>
        <w:t>d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změna rozsahu objednávaného dopravního výkonu</w:t>
      </w:r>
    </w:p>
    <w:p w14:paraId="7191E989" w14:textId="53536BAF" w:rsidR="005E6D6B" w:rsidRPr="00AC6901" w:rsidRDefault="00F61746" w:rsidP="002358BE">
      <w:pPr>
        <w:jc w:val="both"/>
        <w:rPr>
          <w:rFonts w:ascii="Calibri" w:hAnsi="Calibri" w:cs="Calibri"/>
          <w:sz w:val="24"/>
          <w:szCs w:val="24"/>
        </w:rPr>
      </w:pPr>
      <w:r w:rsidRPr="00AC6901">
        <w:rPr>
          <w:rFonts w:ascii="Calibri" w:eastAsiaTheme="minorEastAsia" w:hAnsi="Calibri" w:cs="Calibri"/>
          <w:sz w:val="24"/>
          <w:szCs w:val="24"/>
        </w:rPr>
        <w:t>Tato úprava C</w:t>
      </w:r>
      <w:r w:rsidRPr="00AC6901">
        <w:rPr>
          <w:rFonts w:ascii="Calibri" w:eastAsiaTheme="minorEastAsia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eastAsiaTheme="minorEastAsia" w:hAnsi="Calibri" w:cs="Calibri"/>
          <w:sz w:val="24"/>
          <w:szCs w:val="24"/>
        </w:rPr>
        <w:t xml:space="preserve"> je platná vždy pouze do konce kalendářního roku. Při výpočtu i</w:t>
      </w:r>
      <w:r w:rsidRPr="00AC6901">
        <w:rPr>
          <w:rFonts w:ascii="Calibri" w:hAnsi="Calibri" w:cs="Calibri"/>
          <w:sz w:val="24"/>
          <w:szCs w:val="24"/>
        </w:rPr>
        <w:t>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dle odst. 2.1 (Indexace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ke sjednanému datu) na nový kalendářní rok se k výpočtům aktualizace C</w:t>
      </w:r>
      <w:r w:rsidRPr="00AC6901">
        <w:rPr>
          <w:rFonts w:ascii="Calibri" w:hAnsi="Calibri" w:cs="Calibri"/>
          <w:sz w:val="24"/>
          <w:szCs w:val="24"/>
          <w:vertAlign w:val="subscript"/>
        </w:rPr>
        <w:t>DV</w:t>
      </w:r>
      <w:r w:rsidRPr="00AC6901">
        <w:rPr>
          <w:rFonts w:ascii="Calibri" w:hAnsi="Calibri" w:cs="Calibri"/>
          <w:sz w:val="24"/>
          <w:szCs w:val="24"/>
        </w:rPr>
        <w:t xml:space="preserve"> dle odst. 2.2.3 nepřihlíží.</w:t>
      </w:r>
    </w:p>
    <w:p w14:paraId="27D13797" w14:textId="77777777" w:rsidR="00F15865" w:rsidRPr="00AC6901" w:rsidRDefault="00F15865" w:rsidP="00E608E9">
      <w:pPr>
        <w:rPr>
          <w:rFonts w:ascii="Calibri" w:hAnsi="Calibri" w:cs="Calibri"/>
          <w:sz w:val="24"/>
          <w:szCs w:val="24"/>
        </w:rPr>
      </w:pPr>
    </w:p>
    <w:p w14:paraId="47B0EDD5" w14:textId="77777777" w:rsidR="007B7CD9" w:rsidRPr="00BD1B6A" w:rsidRDefault="007B7CD9" w:rsidP="00E608E9">
      <w:pPr>
        <w:rPr>
          <w:rFonts w:ascii="Calibri" w:hAnsi="Calibri" w:cs="Calibri"/>
          <w:sz w:val="24"/>
          <w:szCs w:val="24"/>
        </w:rPr>
      </w:pPr>
    </w:p>
    <w:sectPr w:rsidR="007B7CD9" w:rsidRPr="00BD1B6A" w:rsidSect="00EB7BE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347FA" w14:textId="77777777" w:rsidR="00597587" w:rsidRDefault="00597587" w:rsidP="00E714BA">
      <w:pPr>
        <w:spacing w:after="0" w:line="240" w:lineRule="auto"/>
      </w:pPr>
      <w:r>
        <w:separator/>
      </w:r>
    </w:p>
  </w:endnote>
  <w:endnote w:type="continuationSeparator" w:id="0">
    <w:p w14:paraId="2AA1662D" w14:textId="77777777" w:rsidR="00597587" w:rsidRDefault="00597587" w:rsidP="00E71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  <w:szCs w:val="20"/>
      </w:rPr>
      <w:id w:val="-143096427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9A960C1" w14:textId="34BB346D" w:rsidR="002358BE" w:rsidRPr="002358BE" w:rsidRDefault="002358BE">
            <w:pPr>
              <w:pStyle w:val="Zpa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58BE">
              <w:rPr>
                <w:rFonts w:ascii="Calibri" w:hAnsi="Calibri" w:cs="Calibri"/>
                <w:sz w:val="20"/>
                <w:szCs w:val="20"/>
              </w:rPr>
              <w:t xml:space="preserve">Stránka </w: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358BE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358B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EF0CC2" w14:textId="77777777" w:rsidR="002358BE" w:rsidRDefault="002358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6938E" w14:textId="77777777" w:rsidR="00597587" w:rsidRDefault="00597587" w:rsidP="00E714BA">
      <w:pPr>
        <w:spacing w:after="0" w:line="240" w:lineRule="auto"/>
      </w:pPr>
      <w:r>
        <w:separator/>
      </w:r>
    </w:p>
  </w:footnote>
  <w:footnote w:type="continuationSeparator" w:id="0">
    <w:p w14:paraId="5D9CBBC2" w14:textId="77777777" w:rsidR="00597587" w:rsidRDefault="00597587" w:rsidP="00E714BA">
      <w:pPr>
        <w:spacing w:after="0" w:line="240" w:lineRule="auto"/>
      </w:pPr>
      <w:r>
        <w:continuationSeparator/>
      </w:r>
    </w:p>
  </w:footnote>
  <w:footnote w:id="1">
    <w:p w14:paraId="22A30FD3" w14:textId="6481AA7B" w:rsidR="00E714BA" w:rsidRPr="00CE26EE" w:rsidRDefault="00E714B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="008E487C" w:rsidRPr="008E487C">
        <w:rPr>
          <w:rFonts w:ascii="Calibri" w:hAnsi="Calibri" w:cs="Calibri"/>
          <w:sz w:val="16"/>
          <w:szCs w:val="16"/>
        </w:rPr>
        <w:t>https://csu.gov.cz/produkty/indexy-spotrebitelskych-cen-zivotnich-nakladu-zakladni-cleneni-prosinec-202</w:t>
      </w:r>
      <w:r w:rsidR="008E487C"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>, „Tab. 8 Průměrné ceny pohonných hmot za jednotlivé měsíce roku 202</w:t>
      </w:r>
      <w:r w:rsidR="008E487C">
        <w:rPr>
          <w:rFonts w:ascii="Calibri" w:hAnsi="Calibri" w:cs="Calibri"/>
          <w:sz w:val="16"/>
          <w:szCs w:val="16"/>
        </w:rPr>
        <w:t>3</w:t>
      </w:r>
      <w:r w:rsidRPr="00CE26EE">
        <w:rPr>
          <w:rFonts w:ascii="Calibri" w:hAnsi="Calibri" w:cs="Calibri"/>
          <w:sz w:val="16"/>
          <w:szCs w:val="16"/>
        </w:rPr>
        <w:t xml:space="preserve"> a 202</w:t>
      </w:r>
      <w:r w:rsidR="008E487C">
        <w:rPr>
          <w:rFonts w:ascii="Calibri" w:hAnsi="Calibri" w:cs="Calibri"/>
          <w:sz w:val="16"/>
          <w:szCs w:val="16"/>
        </w:rPr>
        <w:t>4</w:t>
      </w:r>
      <w:r w:rsidR="009F0146">
        <w:rPr>
          <w:rFonts w:ascii="Calibri" w:hAnsi="Calibri" w:cs="Calibri"/>
          <w:sz w:val="16"/>
          <w:szCs w:val="16"/>
        </w:rPr>
        <w:t>“</w:t>
      </w:r>
      <w:r w:rsidRPr="00CE26EE">
        <w:rPr>
          <w:rFonts w:ascii="Calibri" w:hAnsi="Calibri" w:cs="Calibri"/>
          <w:sz w:val="16"/>
          <w:szCs w:val="16"/>
        </w:rPr>
        <w:t>.</w:t>
      </w:r>
    </w:p>
  </w:footnote>
  <w:footnote w:id="2">
    <w:p w14:paraId="32F796BD" w14:textId="10126E23" w:rsidR="00E714BA" w:rsidRPr="00CE26EE" w:rsidRDefault="00E714B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Průměrná cena CNG (Kč/kg) bez DPH v PID za jednotlivé měsíce roku 202</w:t>
      </w:r>
      <w:r w:rsidR="00A2228D"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z webové stránky https://pid.cz/ceny-cng-pid/</w:t>
      </w:r>
    </w:p>
  </w:footnote>
  <w:footnote w:id="3">
    <w:p w14:paraId="6FCAE39E" w14:textId="569043C7" w:rsidR="009F0146" w:rsidRPr="00CE26EE" w:rsidRDefault="009F0146" w:rsidP="009F0146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8E487C">
        <w:rPr>
          <w:rFonts w:ascii="Calibri" w:hAnsi="Calibri" w:cs="Calibri"/>
          <w:sz w:val="16"/>
          <w:szCs w:val="16"/>
        </w:rPr>
        <w:t>https://csu.gov.cz/produkty/indexy-spotrebitelskych-cen-zivotnich-nakladu-zakladni-cleneni-prosinec-202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>, „</w:t>
      </w:r>
      <w:r>
        <w:rPr>
          <w:rFonts w:ascii="Calibri" w:hAnsi="Calibri" w:cs="Calibri"/>
          <w:sz w:val="16"/>
          <w:szCs w:val="16"/>
        </w:rPr>
        <w:t>Tab. 8a Průměrná cena elektřiny (alternativní pohonná hmota)“</w:t>
      </w:r>
      <w:r w:rsidRPr="00CE26EE">
        <w:rPr>
          <w:rFonts w:ascii="Calibri" w:hAnsi="Calibri" w:cs="Calibri"/>
          <w:sz w:val="16"/>
          <w:szCs w:val="16"/>
        </w:rPr>
        <w:t>.</w:t>
      </w:r>
    </w:p>
  </w:footnote>
  <w:footnote w:id="4">
    <w:p w14:paraId="6CF19B7E" w14:textId="768D1A12" w:rsidR="00E714BA" w:rsidRPr="00CE26EE" w:rsidRDefault="00E714B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="009F0146" w:rsidRPr="009F0146">
        <w:rPr>
          <w:rFonts w:ascii="Calibri" w:hAnsi="Calibri" w:cs="Calibri"/>
          <w:sz w:val="16"/>
          <w:szCs w:val="16"/>
        </w:rPr>
        <w:t>https://csu.gov.cz/rychle-informace/prumerne-mzdy-4-ctvrtleti-2024</w:t>
      </w:r>
      <w:r w:rsidRPr="00CE26EE">
        <w:rPr>
          <w:rFonts w:ascii="Calibri" w:hAnsi="Calibri" w:cs="Calibri"/>
          <w:sz w:val="16"/>
          <w:szCs w:val="16"/>
        </w:rPr>
        <w:t>, „Tab. 2 Počet zaměstnanců a průměrné hrubé měsíční mzdy podle odvětví v 1. až 4. čtvrtletí 202</w:t>
      </w:r>
      <w:r w:rsidR="000B3507"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(absolutně, meziroční změny)“.</w:t>
      </w:r>
    </w:p>
  </w:footnote>
  <w:footnote w:id="5">
    <w:p w14:paraId="510A1658" w14:textId="2938C2BC" w:rsidR="00E714BA" w:rsidRPr="00CE26EE" w:rsidRDefault="00E714B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="00D95249" w:rsidRPr="00CE26EE">
        <w:rPr>
          <w:rFonts w:ascii="Calibri" w:hAnsi="Calibri" w:cs="Calibri"/>
          <w:sz w:val="16"/>
          <w:szCs w:val="16"/>
        </w:rPr>
        <w:t xml:space="preserve">https://www.czso.cz/csu/czso/mira_inflace, „4) </w:t>
      </w:r>
      <w:r w:rsidR="00A2228D">
        <w:rPr>
          <w:rFonts w:ascii="Calibri" w:hAnsi="Calibri" w:cs="Calibri"/>
          <w:sz w:val="16"/>
          <w:szCs w:val="16"/>
        </w:rPr>
        <w:t>Indexy spotřebitelských cen – ba</w:t>
      </w:r>
      <w:r w:rsidR="00D95249" w:rsidRPr="00CE26EE">
        <w:rPr>
          <w:rFonts w:ascii="Calibri" w:hAnsi="Calibri" w:cs="Calibri"/>
          <w:sz w:val="16"/>
          <w:szCs w:val="16"/>
        </w:rPr>
        <w:t>zické indexy.</w:t>
      </w:r>
      <w:r w:rsidR="00A2228D">
        <w:rPr>
          <w:rFonts w:ascii="Calibri" w:hAnsi="Calibri" w:cs="Calibri"/>
          <w:sz w:val="16"/>
          <w:szCs w:val="16"/>
        </w:rPr>
        <w:t>“</w:t>
      </w:r>
    </w:p>
  </w:footnote>
  <w:footnote w:id="6">
    <w:p w14:paraId="3C7ACEF0" w14:textId="77777777" w:rsidR="00986C6A" w:rsidRPr="00CE26EE" w:rsidRDefault="00986C6A" w:rsidP="00986C6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8E487C">
        <w:rPr>
          <w:rFonts w:ascii="Calibri" w:hAnsi="Calibri" w:cs="Calibri"/>
          <w:sz w:val="16"/>
          <w:szCs w:val="16"/>
        </w:rPr>
        <w:t>https://csu.gov.cz/produkty/indexy-spotrebitelskych-cen-zivotnich-nakladu-zakladni-cleneni-prosinec-202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>, „Tab. 8 Průměrné ceny pohonných hmot za jednotlivé měsíce roku 202</w:t>
      </w:r>
      <w:r>
        <w:rPr>
          <w:rFonts w:ascii="Calibri" w:hAnsi="Calibri" w:cs="Calibri"/>
          <w:sz w:val="16"/>
          <w:szCs w:val="16"/>
        </w:rPr>
        <w:t>3</w:t>
      </w:r>
      <w:r w:rsidRPr="00CE26EE">
        <w:rPr>
          <w:rFonts w:ascii="Calibri" w:hAnsi="Calibri" w:cs="Calibri"/>
          <w:sz w:val="16"/>
          <w:szCs w:val="16"/>
        </w:rPr>
        <w:t xml:space="preserve"> a 202</w:t>
      </w:r>
      <w:r>
        <w:rPr>
          <w:rFonts w:ascii="Calibri" w:hAnsi="Calibri" w:cs="Calibri"/>
          <w:sz w:val="16"/>
          <w:szCs w:val="16"/>
        </w:rPr>
        <w:t>4“</w:t>
      </w:r>
      <w:r w:rsidRPr="00CE26EE">
        <w:rPr>
          <w:rFonts w:ascii="Calibri" w:hAnsi="Calibri" w:cs="Calibri"/>
          <w:sz w:val="16"/>
          <w:szCs w:val="16"/>
        </w:rPr>
        <w:t>.</w:t>
      </w:r>
    </w:p>
  </w:footnote>
  <w:footnote w:id="7">
    <w:p w14:paraId="5AE21692" w14:textId="77777777" w:rsidR="00986C6A" w:rsidRPr="00CE26EE" w:rsidRDefault="00986C6A" w:rsidP="00986C6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Průměrná cena CNG (Kč/kg) bez DPH v PID za jednotlivé měsíce roku 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z webové stránky https://pid.cz/ceny-cng-pid/</w:t>
      </w:r>
    </w:p>
  </w:footnote>
  <w:footnote w:id="8">
    <w:p w14:paraId="60AFF646" w14:textId="77777777" w:rsidR="00986C6A" w:rsidRPr="00CE26EE" w:rsidRDefault="00986C6A" w:rsidP="00986C6A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8E487C">
        <w:rPr>
          <w:rFonts w:ascii="Calibri" w:hAnsi="Calibri" w:cs="Calibri"/>
          <w:sz w:val="16"/>
          <w:szCs w:val="16"/>
        </w:rPr>
        <w:t>https://csu.gov.cz/produkty/indexy-spotrebitelskych-cen-zivotnich-nakladu-zakladni-cleneni-prosinec-202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>, „</w:t>
      </w:r>
      <w:r>
        <w:rPr>
          <w:rFonts w:ascii="Calibri" w:hAnsi="Calibri" w:cs="Calibri"/>
          <w:sz w:val="16"/>
          <w:szCs w:val="16"/>
        </w:rPr>
        <w:t>Tab. 8a Průměrná cena elektřiny (alternativní pohonná hmota)“</w:t>
      </w:r>
      <w:r w:rsidRPr="00CE26EE">
        <w:rPr>
          <w:rFonts w:ascii="Calibri" w:hAnsi="Calibri" w:cs="Calibri"/>
          <w:sz w:val="16"/>
          <w:szCs w:val="16"/>
        </w:rPr>
        <w:t>.</w:t>
      </w:r>
    </w:p>
  </w:footnote>
  <w:footnote w:id="9">
    <w:p w14:paraId="0A6D1ECB" w14:textId="77777777" w:rsidR="00164B63" w:rsidRPr="00CE26EE" w:rsidRDefault="00164B63" w:rsidP="00164B63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9F0146">
        <w:rPr>
          <w:rFonts w:ascii="Calibri" w:hAnsi="Calibri" w:cs="Calibri"/>
          <w:sz w:val="16"/>
          <w:szCs w:val="16"/>
        </w:rPr>
        <w:t>https://csu.gov.cz/rychle-informace/prumerne-mzdy-4-ctvrtleti-2024</w:t>
      </w:r>
      <w:r w:rsidRPr="00CE26EE">
        <w:rPr>
          <w:rFonts w:ascii="Calibri" w:hAnsi="Calibri" w:cs="Calibri"/>
          <w:sz w:val="16"/>
          <w:szCs w:val="16"/>
        </w:rPr>
        <w:t>, „Tab. 2 Počet zaměstnanců a průměrné hrubé měsíční mzdy podle odvětví v 1. až 4. čtvrtletí 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(absolutně, meziroční změny)“.</w:t>
      </w:r>
    </w:p>
  </w:footnote>
  <w:footnote w:id="10">
    <w:p w14:paraId="3598FD8B" w14:textId="77777777" w:rsidR="00164B63" w:rsidRPr="00CE26EE" w:rsidRDefault="00164B63" w:rsidP="00164B63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</w:t>
      </w:r>
      <w:r w:rsidRPr="009F0146">
        <w:rPr>
          <w:rFonts w:ascii="Calibri" w:hAnsi="Calibri" w:cs="Calibri"/>
          <w:sz w:val="16"/>
          <w:szCs w:val="16"/>
        </w:rPr>
        <w:t>https://csu.gov.cz/rychle-informace/prumerne-mzdy-4-ctvrtleti-2024</w:t>
      </w:r>
      <w:r w:rsidRPr="00CE26EE">
        <w:rPr>
          <w:rFonts w:ascii="Calibri" w:hAnsi="Calibri" w:cs="Calibri"/>
          <w:sz w:val="16"/>
          <w:szCs w:val="16"/>
        </w:rPr>
        <w:t>, „Tab. 2 Počet zaměstnanců a průměrné hrubé měsíční mzdy podle odvětví v 1. až 4. čtvrtletí 202</w:t>
      </w:r>
      <w:r>
        <w:rPr>
          <w:rFonts w:ascii="Calibri" w:hAnsi="Calibri" w:cs="Calibri"/>
          <w:sz w:val="16"/>
          <w:szCs w:val="16"/>
        </w:rPr>
        <w:t>4</w:t>
      </w:r>
      <w:r w:rsidRPr="00CE26EE">
        <w:rPr>
          <w:rFonts w:ascii="Calibri" w:hAnsi="Calibri" w:cs="Calibri"/>
          <w:sz w:val="16"/>
          <w:szCs w:val="16"/>
        </w:rPr>
        <w:t xml:space="preserve"> (absolutně, meziroční změny)“.</w:t>
      </w:r>
    </w:p>
  </w:footnote>
  <w:footnote w:id="11">
    <w:p w14:paraId="19D6A8B9" w14:textId="77777777" w:rsidR="00B40CC4" w:rsidRPr="00CE26EE" w:rsidRDefault="00B40CC4" w:rsidP="00B40CC4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https://www.czso.cz/csu/czso/mira_inflace, „4) </w:t>
      </w:r>
      <w:r>
        <w:rPr>
          <w:rFonts w:ascii="Calibri" w:hAnsi="Calibri" w:cs="Calibri"/>
          <w:sz w:val="16"/>
          <w:szCs w:val="16"/>
        </w:rPr>
        <w:t>Indexy spotřebitelských cen – ba</w:t>
      </w:r>
      <w:r w:rsidRPr="00CE26EE">
        <w:rPr>
          <w:rFonts w:ascii="Calibri" w:hAnsi="Calibri" w:cs="Calibri"/>
          <w:sz w:val="16"/>
          <w:szCs w:val="16"/>
        </w:rPr>
        <w:t>zické indexy.</w:t>
      </w:r>
      <w:r>
        <w:rPr>
          <w:rFonts w:ascii="Calibri" w:hAnsi="Calibri" w:cs="Calibri"/>
          <w:sz w:val="16"/>
          <w:szCs w:val="16"/>
        </w:rPr>
        <w:t>“</w:t>
      </w:r>
    </w:p>
  </w:footnote>
  <w:footnote w:id="12">
    <w:p w14:paraId="7D5E01C8" w14:textId="77777777" w:rsidR="0015597B" w:rsidRPr="00CE26EE" w:rsidRDefault="0015597B" w:rsidP="0015597B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https://www.czso.cz/csu/czso/mira_inflace, „4) </w:t>
      </w:r>
      <w:r>
        <w:rPr>
          <w:rFonts w:ascii="Calibri" w:hAnsi="Calibri" w:cs="Calibri"/>
          <w:sz w:val="16"/>
          <w:szCs w:val="16"/>
        </w:rPr>
        <w:t>Indexy spotřebitelských cen – ba</w:t>
      </w:r>
      <w:r w:rsidRPr="00CE26EE">
        <w:rPr>
          <w:rFonts w:ascii="Calibri" w:hAnsi="Calibri" w:cs="Calibri"/>
          <w:sz w:val="16"/>
          <w:szCs w:val="16"/>
        </w:rPr>
        <w:t>zické indexy.</w:t>
      </w:r>
      <w:r>
        <w:rPr>
          <w:rFonts w:ascii="Calibri" w:hAnsi="Calibri" w:cs="Calibri"/>
          <w:sz w:val="16"/>
          <w:szCs w:val="16"/>
        </w:rPr>
        <w:t>“</w:t>
      </w:r>
    </w:p>
  </w:footnote>
  <w:footnote w:id="13">
    <w:p w14:paraId="5D6C5CD0" w14:textId="77777777" w:rsidR="00D2700B" w:rsidRPr="00CE26EE" w:rsidRDefault="00D2700B" w:rsidP="00D2700B">
      <w:pPr>
        <w:pStyle w:val="Textpoznpodarou"/>
        <w:rPr>
          <w:rFonts w:ascii="Calibri" w:hAnsi="Calibri" w:cs="Calibri"/>
          <w:sz w:val="16"/>
          <w:szCs w:val="16"/>
        </w:rPr>
      </w:pPr>
      <w:r w:rsidRPr="00CE26EE">
        <w:rPr>
          <w:rStyle w:val="Znakapoznpodarou"/>
          <w:rFonts w:ascii="Calibri" w:hAnsi="Calibri" w:cs="Calibri"/>
          <w:sz w:val="16"/>
          <w:szCs w:val="16"/>
        </w:rPr>
        <w:footnoteRef/>
      </w:r>
      <w:r w:rsidRPr="00CE26EE">
        <w:rPr>
          <w:rFonts w:ascii="Calibri" w:hAnsi="Calibri" w:cs="Calibri"/>
          <w:sz w:val="16"/>
          <w:szCs w:val="16"/>
        </w:rPr>
        <w:t xml:space="preserve"> https://www.czso.cz/csu/czso/mira_inflace, „4) </w:t>
      </w:r>
      <w:r>
        <w:rPr>
          <w:rFonts w:ascii="Calibri" w:hAnsi="Calibri" w:cs="Calibri"/>
          <w:sz w:val="16"/>
          <w:szCs w:val="16"/>
        </w:rPr>
        <w:t>Indexy spotřebitelských cen – ba</w:t>
      </w:r>
      <w:r w:rsidRPr="00CE26EE">
        <w:rPr>
          <w:rFonts w:ascii="Calibri" w:hAnsi="Calibri" w:cs="Calibri"/>
          <w:sz w:val="16"/>
          <w:szCs w:val="16"/>
        </w:rPr>
        <w:t>zické indexy.</w:t>
      </w:r>
      <w:r>
        <w:rPr>
          <w:rFonts w:ascii="Calibri" w:hAnsi="Calibri" w:cs="Calibri"/>
          <w:sz w:val="16"/>
          <w:szCs w:val="16"/>
        </w:rPr>
        <w:t>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1714A8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242F0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4CB5BE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564E1F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045E02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90BAFF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6C56EE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7602708"/>
    <w:multiLevelType w:val="hybridMultilevel"/>
    <w:tmpl w:val="29D8B1DC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F0E8C"/>
    <w:multiLevelType w:val="hybridMultilevel"/>
    <w:tmpl w:val="3014BCFE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8B829F7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F5DDD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8FF253B"/>
    <w:multiLevelType w:val="hybridMultilevel"/>
    <w:tmpl w:val="4F12FC5E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D4A47"/>
    <w:multiLevelType w:val="hybridMultilevel"/>
    <w:tmpl w:val="833AC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24065"/>
    <w:multiLevelType w:val="hybridMultilevel"/>
    <w:tmpl w:val="64C06E38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165C5"/>
    <w:multiLevelType w:val="hybridMultilevel"/>
    <w:tmpl w:val="24902318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D2112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A5C4834"/>
    <w:multiLevelType w:val="multilevel"/>
    <w:tmpl w:val="765E82A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2AE84026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7DE8AA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85E311F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BB2640"/>
    <w:multiLevelType w:val="hybridMultilevel"/>
    <w:tmpl w:val="4398757C"/>
    <w:lvl w:ilvl="0" w:tplc="4906C3E8">
      <w:start w:val="1"/>
      <w:numFmt w:val="decimal"/>
      <w:lvlText w:val="19.%1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3DD139F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9D3BE8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785D1E"/>
    <w:multiLevelType w:val="hybridMultilevel"/>
    <w:tmpl w:val="44FAAE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C79BC"/>
    <w:multiLevelType w:val="multilevel"/>
    <w:tmpl w:val="3BF460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FE719B8"/>
    <w:multiLevelType w:val="hybridMultilevel"/>
    <w:tmpl w:val="EC6EBC5E"/>
    <w:lvl w:ilvl="0" w:tplc="76587CE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23136B"/>
    <w:multiLevelType w:val="hybridMultilevel"/>
    <w:tmpl w:val="731426BA"/>
    <w:lvl w:ilvl="0" w:tplc="D076FB3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300BF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A43778C"/>
    <w:multiLevelType w:val="hybridMultilevel"/>
    <w:tmpl w:val="FFA04516"/>
    <w:lvl w:ilvl="0" w:tplc="76587C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E7CBB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EFA6D2F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501CA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C548BC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AD40D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B641A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3866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76E98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0572E55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2810C6C"/>
    <w:multiLevelType w:val="multilevel"/>
    <w:tmpl w:val="1DD2854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7110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8BD2B40"/>
    <w:multiLevelType w:val="multilevel"/>
    <w:tmpl w:val="765E82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5216EB"/>
    <w:multiLevelType w:val="hybridMultilevel"/>
    <w:tmpl w:val="05FE1A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268217">
    <w:abstractNumId w:val="1"/>
  </w:num>
  <w:num w:numId="2" w16cid:durableId="1738283021">
    <w:abstractNumId w:val="2"/>
  </w:num>
  <w:num w:numId="3" w16cid:durableId="1330913423">
    <w:abstractNumId w:val="5"/>
  </w:num>
  <w:num w:numId="4" w16cid:durableId="1334066699">
    <w:abstractNumId w:val="0"/>
  </w:num>
  <w:num w:numId="5" w16cid:durableId="1914385972">
    <w:abstractNumId w:val="27"/>
  </w:num>
  <w:num w:numId="6" w16cid:durableId="491719748">
    <w:abstractNumId w:val="4"/>
  </w:num>
  <w:num w:numId="7" w16cid:durableId="802886447">
    <w:abstractNumId w:val="38"/>
  </w:num>
  <w:num w:numId="8" w16cid:durableId="714352044">
    <w:abstractNumId w:val="36"/>
  </w:num>
  <w:num w:numId="9" w16cid:durableId="1963799518">
    <w:abstractNumId w:val="10"/>
  </w:num>
  <w:num w:numId="10" w16cid:durableId="411699360">
    <w:abstractNumId w:val="18"/>
  </w:num>
  <w:num w:numId="11" w16cid:durableId="148136608">
    <w:abstractNumId w:val="3"/>
  </w:num>
  <w:num w:numId="12" w16cid:durableId="548957313">
    <w:abstractNumId w:val="26"/>
  </w:num>
  <w:num w:numId="13" w16cid:durableId="27728225">
    <w:abstractNumId w:val="24"/>
  </w:num>
  <w:num w:numId="14" w16cid:durableId="1189680399">
    <w:abstractNumId w:val="37"/>
  </w:num>
  <w:num w:numId="15" w16cid:durableId="254172217">
    <w:abstractNumId w:val="8"/>
  </w:num>
  <w:num w:numId="16" w16cid:durableId="95566497">
    <w:abstractNumId w:val="20"/>
  </w:num>
  <w:num w:numId="17" w16cid:durableId="1702628078">
    <w:abstractNumId w:val="42"/>
  </w:num>
  <w:num w:numId="18" w16cid:durableId="1715546596">
    <w:abstractNumId w:val="25"/>
  </w:num>
  <w:num w:numId="19" w16cid:durableId="1947881276">
    <w:abstractNumId w:val="41"/>
  </w:num>
  <w:num w:numId="20" w16cid:durableId="2087147201">
    <w:abstractNumId w:val="34"/>
  </w:num>
  <w:num w:numId="21" w16cid:durableId="1356614806">
    <w:abstractNumId w:val="33"/>
  </w:num>
  <w:num w:numId="22" w16cid:durableId="197551098">
    <w:abstractNumId w:val="21"/>
  </w:num>
  <w:num w:numId="23" w16cid:durableId="1712263699">
    <w:abstractNumId w:val="13"/>
  </w:num>
  <w:num w:numId="24" w16cid:durableId="1604653723">
    <w:abstractNumId w:val="39"/>
  </w:num>
  <w:num w:numId="25" w16cid:durableId="1821313537">
    <w:abstractNumId w:val="35"/>
  </w:num>
  <w:num w:numId="26" w16cid:durableId="797921328">
    <w:abstractNumId w:val="11"/>
  </w:num>
  <w:num w:numId="27" w16cid:durableId="1697461504">
    <w:abstractNumId w:val="9"/>
  </w:num>
  <w:num w:numId="28" w16cid:durableId="439958499">
    <w:abstractNumId w:val="16"/>
  </w:num>
  <w:num w:numId="29" w16cid:durableId="1263413885">
    <w:abstractNumId w:val="17"/>
  </w:num>
  <w:num w:numId="30" w16cid:durableId="77413674">
    <w:abstractNumId w:val="22"/>
  </w:num>
  <w:num w:numId="31" w16cid:durableId="1326200149">
    <w:abstractNumId w:val="15"/>
  </w:num>
  <w:num w:numId="32" w16cid:durableId="1252859270">
    <w:abstractNumId w:val="31"/>
  </w:num>
  <w:num w:numId="33" w16cid:durableId="1310748672">
    <w:abstractNumId w:val="40"/>
  </w:num>
  <w:num w:numId="34" w16cid:durableId="1939098042">
    <w:abstractNumId w:val="14"/>
  </w:num>
  <w:num w:numId="35" w16cid:durableId="1307055457">
    <w:abstractNumId w:val="29"/>
  </w:num>
  <w:num w:numId="36" w16cid:durableId="1327705037">
    <w:abstractNumId w:val="6"/>
  </w:num>
  <w:num w:numId="37" w16cid:durableId="482622693">
    <w:abstractNumId w:val="28"/>
  </w:num>
  <w:num w:numId="38" w16cid:durableId="1818841923">
    <w:abstractNumId w:val="7"/>
  </w:num>
  <w:num w:numId="39" w16cid:durableId="1101267118">
    <w:abstractNumId w:val="19"/>
  </w:num>
  <w:num w:numId="40" w16cid:durableId="630525774">
    <w:abstractNumId w:val="32"/>
  </w:num>
  <w:num w:numId="41" w16cid:durableId="2058315878">
    <w:abstractNumId w:val="30"/>
  </w:num>
  <w:num w:numId="42" w16cid:durableId="1069186473">
    <w:abstractNumId w:val="12"/>
  </w:num>
  <w:num w:numId="43" w16cid:durableId="282422567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na Řehořková">
    <w15:presenceInfo w15:providerId="Windows Live" w15:userId="48bc17c524aa39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E9"/>
    <w:rsid w:val="00014A96"/>
    <w:rsid w:val="00017F69"/>
    <w:rsid w:val="000601C1"/>
    <w:rsid w:val="00066A1C"/>
    <w:rsid w:val="00076FE6"/>
    <w:rsid w:val="00077848"/>
    <w:rsid w:val="000A5785"/>
    <w:rsid w:val="000B3507"/>
    <w:rsid w:val="000F1C9D"/>
    <w:rsid w:val="00115614"/>
    <w:rsid w:val="00117029"/>
    <w:rsid w:val="00123743"/>
    <w:rsid w:val="00131E72"/>
    <w:rsid w:val="0015597B"/>
    <w:rsid w:val="00164B63"/>
    <w:rsid w:val="001733C1"/>
    <w:rsid w:val="00182E4E"/>
    <w:rsid w:val="002358BE"/>
    <w:rsid w:val="00244407"/>
    <w:rsid w:val="002709EB"/>
    <w:rsid w:val="0027420F"/>
    <w:rsid w:val="00285A6D"/>
    <w:rsid w:val="00295B3D"/>
    <w:rsid w:val="00324911"/>
    <w:rsid w:val="00327BA2"/>
    <w:rsid w:val="00337964"/>
    <w:rsid w:val="003422F1"/>
    <w:rsid w:val="00343409"/>
    <w:rsid w:val="00384015"/>
    <w:rsid w:val="003B6418"/>
    <w:rsid w:val="00463F2D"/>
    <w:rsid w:val="004A0EE8"/>
    <w:rsid w:val="004A44D1"/>
    <w:rsid w:val="004A4B6A"/>
    <w:rsid w:val="004C19E7"/>
    <w:rsid w:val="00533486"/>
    <w:rsid w:val="0055189E"/>
    <w:rsid w:val="00583298"/>
    <w:rsid w:val="00597587"/>
    <w:rsid w:val="005A599B"/>
    <w:rsid w:val="005D4596"/>
    <w:rsid w:val="005E6D6B"/>
    <w:rsid w:val="005F0579"/>
    <w:rsid w:val="005F2B91"/>
    <w:rsid w:val="0062394D"/>
    <w:rsid w:val="00630CEC"/>
    <w:rsid w:val="006406EE"/>
    <w:rsid w:val="00697AF8"/>
    <w:rsid w:val="007218D4"/>
    <w:rsid w:val="007321D6"/>
    <w:rsid w:val="00741E16"/>
    <w:rsid w:val="00743CEC"/>
    <w:rsid w:val="007561D6"/>
    <w:rsid w:val="007721FF"/>
    <w:rsid w:val="0077768F"/>
    <w:rsid w:val="00782726"/>
    <w:rsid w:val="0079475D"/>
    <w:rsid w:val="007B7CD9"/>
    <w:rsid w:val="007F5D7F"/>
    <w:rsid w:val="008004BE"/>
    <w:rsid w:val="00812C1A"/>
    <w:rsid w:val="008261A3"/>
    <w:rsid w:val="00843F41"/>
    <w:rsid w:val="00846FE5"/>
    <w:rsid w:val="008A43FE"/>
    <w:rsid w:val="008B4545"/>
    <w:rsid w:val="008C4C05"/>
    <w:rsid w:val="008E487C"/>
    <w:rsid w:val="0093258A"/>
    <w:rsid w:val="00935A83"/>
    <w:rsid w:val="00983A2D"/>
    <w:rsid w:val="00986C6A"/>
    <w:rsid w:val="009C2FE0"/>
    <w:rsid w:val="009E00C6"/>
    <w:rsid w:val="009F0146"/>
    <w:rsid w:val="00A02DCB"/>
    <w:rsid w:val="00A2228D"/>
    <w:rsid w:val="00A45F91"/>
    <w:rsid w:val="00A505D1"/>
    <w:rsid w:val="00A60E1F"/>
    <w:rsid w:val="00A66BA4"/>
    <w:rsid w:val="00AC5B29"/>
    <w:rsid w:val="00AC6901"/>
    <w:rsid w:val="00AF1D67"/>
    <w:rsid w:val="00AF29D7"/>
    <w:rsid w:val="00B026D1"/>
    <w:rsid w:val="00B223A7"/>
    <w:rsid w:val="00B40CC4"/>
    <w:rsid w:val="00B53A77"/>
    <w:rsid w:val="00B54CE6"/>
    <w:rsid w:val="00BA3856"/>
    <w:rsid w:val="00BD1B6A"/>
    <w:rsid w:val="00BD3EDF"/>
    <w:rsid w:val="00BE7621"/>
    <w:rsid w:val="00C5225F"/>
    <w:rsid w:val="00C55AB3"/>
    <w:rsid w:val="00C82F27"/>
    <w:rsid w:val="00C908C7"/>
    <w:rsid w:val="00CC31A3"/>
    <w:rsid w:val="00CD7AAA"/>
    <w:rsid w:val="00CE26EE"/>
    <w:rsid w:val="00CE7E67"/>
    <w:rsid w:val="00D05A63"/>
    <w:rsid w:val="00D05AE9"/>
    <w:rsid w:val="00D10B70"/>
    <w:rsid w:val="00D15256"/>
    <w:rsid w:val="00D2700B"/>
    <w:rsid w:val="00D333A9"/>
    <w:rsid w:val="00D33966"/>
    <w:rsid w:val="00D432A7"/>
    <w:rsid w:val="00D567C3"/>
    <w:rsid w:val="00D95249"/>
    <w:rsid w:val="00DA5F7D"/>
    <w:rsid w:val="00DB4049"/>
    <w:rsid w:val="00DB5AE9"/>
    <w:rsid w:val="00DC0D03"/>
    <w:rsid w:val="00DD3EBF"/>
    <w:rsid w:val="00DD4602"/>
    <w:rsid w:val="00DD56EC"/>
    <w:rsid w:val="00DD7BCB"/>
    <w:rsid w:val="00DF0912"/>
    <w:rsid w:val="00DF15D3"/>
    <w:rsid w:val="00E07B56"/>
    <w:rsid w:val="00E10A1C"/>
    <w:rsid w:val="00E4235C"/>
    <w:rsid w:val="00E608E9"/>
    <w:rsid w:val="00E634A0"/>
    <w:rsid w:val="00E714BA"/>
    <w:rsid w:val="00E73600"/>
    <w:rsid w:val="00E76E6B"/>
    <w:rsid w:val="00EB7BE1"/>
    <w:rsid w:val="00EF4F29"/>
    <w:rsid w:val="00F15865"/>
    <w:rsid w:val="00F20B3D"/>
    <w:rsid w:val="00F41F32"/>
    <w:rsid w:val="00F460B2"/>
    <w:rsid w:val="00F61746"/>
    <w:rsid w:val="00FC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BB503"/>
  <w15:chartTrackingRefBased/>
  <w15:docId w15:val="{04EB075F-B879-47DE-A932-0D0D8590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60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60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08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08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08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08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08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08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08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08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08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08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608E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08E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08E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08E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08E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08E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608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60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608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608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608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08E9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E608E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608E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60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608E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608E9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link w:val="Odstavecseseznamem"/>
    <w:uiPriority w:val="34"/>
    <w:rsid w:val="00EB7BE1"/>
  </w:style>
  <w:style w:type="paragraph" w:styleId="Textvysvtlivek">
    <w:name w:val="endnote text"/>
    <w:basedOn w:val="Normln"/>
    <w:link w:val="TextvysvtlivekChar"/>
    <w:uiPriority w:val="99"/>
    <w:semiHidden/>
    <w:unhideWhenUsed/>
    <w:rsid w:val="00E714BA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714B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E714BA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14B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14B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714BA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FC357E"/>
    <w:rPr>
      <w:color w:val="666666"/>
    </w:rPr>
  </w:style>
  <w:style w:type="character" w:styleId="Siln">
    <w:name w:val="Strong"/>
    <w:basedOn w:val="Standardnpsmoodstavce"/>
    <w:uiPriority w:val="22"/>
    <w:qFormat/>
    <w:rsid w:val="00A02DCB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35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58BE"/>
  </w:style>
  <w:style w:type="paragraph" w:styleId="Zpat">
    <w:name w:val="footer"/>
    <w:basedOn w:val="Normln"/>
    <w:link w:val="ZpatChar"/>
    <w:uiPriority w:val="99"/>
    <w:unhideWhenUsed/>
    <w:rsid w:val="00235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58BE"/>
  </w:style>
  <w:style w:type="paragraph" w:styleId="Zkladntext">
    <w:name w:val="Body Text"/>
    <w:aliases w:val="b"/>
    <w:basedOn w:val="Normln"/>
    <w:link w:val="ZkladntextChar"/>
    <w:rsid w:val="002358BE"/>
    <w:pPr>
      <w:widowControl w:val="0"/>
      <w:autoSpaceDE w:val="0"/>
      <w:autoSpaceDN w:val="0"/>
      <w:adjustRightInd w:val="0"/>
      <w:spacing w:after="240" w:line="240" w:lineRule="auto"/>
      <w:ind w:firstLine="1440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2358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Revize">
    <w:name w:val="Revision"/>
    <w:hidden/>
    <w:uiPriority w:val="99"/>
    <w:semiHidden/>
    <w:rsid w:val="00B54C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9A50E-254E-45D3-8230-B9A936D8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3174</Words>
  <Characters>18733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2</cp:revision>
  <dcterms:created xsi:type="dcterms:W3CDTF">2025-07-27T12:19:00Z</dcterms:created>
  <dcterms:modified xsi:type="dcterms:W3CDTF">2025-07-27T12:19:00Z</dcterms:modified>
</cp:coreProperties>
</file>